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3C3765" w14:textId="77777777" w:rsidR="00551921" w:rsidRPr="00551921" w:rsidRDefault="00551921" w:rsidP="00CA1D61">
      <w:pPr>
        <w:jc w:val="right"/>
        <w:rPr>
          <w:rFonts w:cstheme="minorHAnsi"/>
          <w:b/>
          <w:bCs/>
        </w:rPr>
      </w:pPr>
    </w:p>
    <w:p w14:paraId="4E14D6F9" w14:textId="70327841" w:rsidR="00FF1D24" w:rsidRPr="00551921" w:rsidRDefault="00CA1D61" w:rsidP="00CA1D61">
      <w:pPr>
        <w:jc w:val="right"/>
        <w:rPr>
          <w:rFonts w:cstheme="minorHAnsi"/>
          <w:b/>
          <w:bCs/>
        </w:rPr>
      </w:pPr>
      <w:r w:rsidRPr="00551921">
        <w:rPr>
          <w:rFonts w:cstheme="minorHAnsi"/>
          <w:b/>
          <w:bCs/>
        </w:rPr>
        <w:t>Anexa 1</w:t>
      </w:r>
      <w:r w:rsidR="005A729D" w:rsidRPr="00551921">
        <w:rPr>
          <w:rFonts w:cstheme="minorHAnsi"/>
          <w:b/>
          <w:bCs/>
        </w:rPr>
        <w:t>8</w:t>
      </w:r>
    </w:p>
    <w:p w14:paraId="5F6DFCEE" w14:textId="77777777" w:rsidR="00CA1D61" w:rsidRPr="00551921" w:rsidRDefault="00CA1D61" w:rsidP="00CA1D61">
      <w:pPr>
        <w:rPr>
          <w:rFonts w:cstheme="minorHAnsi"/>
          <w:b/>
        </w:rPr>
      </w:pPr>
      <w:r w:rsidRPr="00551921">
        <w:rPr>
          <w:rFonts w:cstheme="minorHAnsi"/>
          <w:b/>
          <w:lang w:val="fr-FR"/>
        </w:rPr>
        <w:t>[</w:t>
      </w:r>
      <w:proofErr w:type="spellStart"/>
      <w:proofErr w:type="gramStart"/>
      <w:r w:rsidRPr="00551921">
        <w:rPr>
          <w:rFonts w:cstheme="minorHAnsi"/>
          <w:b/>
          <w:lang w:val="fr-FR"/>
        </w:rPr>
        <w:t>titlul</w:t>
      </w:r>
      <w:proofErr w:type="spellEnd"/>
      <w:proofErr w:type="gramEnd"/>
      <w:r w:rsidRPr="00551921">
        <w:rPr>
          <w:rFonts w:cstheme="minorHAnsi"/>
          <w:b/>
          <w:lang w:val="fr-FR"/>
        </w:rPr>
        <w:t xml:space="preserve"> </w:t>
      </w:r>
      <w:proofErr w:type="spellStart"/>
      <w:r w:rsidRPr="00551921">
        <w:rPr>
          <w:rFonts w:cstheme="minorHAnsi"/>
          <w:b/>
          <w:lang w:val="fr-FR"/>
        </w:rPr>
        <w:t>proiectului</w:t>
      </w:r>
      <w:proofErr w:type="spellEnd"/>
      <w:r w:rsidRPr="00551921">
        <w:rPr>
          <w:rFonts w:cstheme="minorHAnsi"/>
          <w:b/>
          <w:lang w:val="fr-FR"/>
        </w:rPr>
        <w:t>]</w:t>
      </w:r>
      <w:r w:rsidRPr="00551921">
        <w:rPr>
          <w:rFonts w:cstheme="minorHAnsi"/>
          <w:b/>
        </w:rPr>
        <w:t xml:space="preserve"> </w:t>
      </w:r>
    </w:p>
    <w:p w14:paraId="4EA807CC" w14:textId="77777777" w:rsidR="00CA1D61" w:rsidRPr="00551921" w:rsidRDefault="00CA1D61" w:rsidP="00CA1D61">
      <w:pPr>
        <w:jc w:val="center"/>
        <w:rPr>
          <w:rFonts w:cstheme="minorHAnsi"/>
          <w:b/>
          <w:bCs/>
        </w:rPr>
      </w:pPr>
    </w:p>
    <w:p w14:paraId="437B466C" w14:textId="2484DA35" w:rsidR="00CA1D61" w:rsidRPr="00551921" w:rsidRDefault="00CA1D61" w:rsidP="00CA1D61">
      <w:pPr>
        <w:jc w:val="center"/>
        <w:rPr>
          <w:rFonts w:cstheme="minorHAnsi"/>
          <w:b/>
          <w:bCs/>
        </w:rPr>
      </w:pPr>
      <w:r w:rsidRPr="00551921">
        <w:rPr>
          <w:rFonts w:cstheme="minorHAnsi"/>
          <w:b/>
          <w:bCs/>
        </w:rPr>
        <w:t>Plan de afaceri</w:t>
      </w:r>
    </w:p>
    <w:p w14:paraId="45E67341"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34E0552A"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1D2FF83D"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sdt>
      <w:sdtPr>
        <w:rPr>
          <w:rFonts w:eastAsia="Times New Roman" w:cstheme="minorHAnsi"/>
          <w:iCs/>
          <w:noProof/>
          <w:lang w:eastAsia="sk-SK"/>
        </w:rPr>
        <w:id w:val="-603113292"/>
        <w:docPartObj>
          <w:docPartGallery w:val="Table of Contents"/>
          <w:docPartUnique/>
        </w:docPartObj>
      </w:sdtPr>
      <w:sdtEndPr/>
      <w:sdtContent>
        <w:p w14:paraId="5452F6AE" w14:textId="4D9EA251" w:rsidR="00CA1D61" w:rsidRDefault="00CA1D61" w:rsidP="00CA1D61">
          <w:pPr>
            <w:keepNext/>
            <w:keepLines/>
            <w:widowControl w:val="0"/>
            <w:autoSpaceDE w:val="0"/>
            <w:autoSpaceDN w:val="0"/>
            <w:adjustRightInd w:val="0"/>
            <w:spacing w:before="240" w:after="0" w:line="240" w:lineRule="auto"/>
            <w:jc w:val="both"/>
            <w:rPr>
              <w:rFonts w:eastAsia="MS Gothic" w:cstheme="minorHAnsi"/>
              <w:iCs/>
              <w:noProof/>
              <w:lang w:val="fr-FR" w:eastAsia="sk-SK"/>
            </w:rPr>
          </w:pPr>
          <w:r w:rsidRPr="00551921">
            <w:rPr>
              <w:rFonts w:eastAsia="MS Gothic" w:cstheme="minorHAnsi"/>
              <w:b/>
              <w:bCs/>
              <w:iCs/>
              <w:noProof/>
              <w:lang w:val="fr-FR" w:eastAsia="sk-SK"/>
            </w:rPr>
            <w:t>Cuprins</w:t>
          </w:r>
        </w:p>
        <w:p w14:paraId="59C5CE59" w14:textId="77777777" w:rsidR="00551921" w:rsidRPr="00551921" w:rsidRDefault="00551921" w:rsidP="00CA1D61">
          <w:pPr>
            <w:keepNext/>
            <w:keepLines/>
            <w:widowControl w:val="0"/>
            <w:autoSpaceDE w:val="0"/>
            <w:autoSpaceDN w:val="0"/>
            <w:adjustRightInd w:val="0"/>
            <w:spacing w:before="240" w:after="0" w:line="240" w:lineRule="auto"/>
            <w:jc w:val="both"/>
            <w:rPr>
              <w:rFonts w:eastAsia="MS Gothic" w:cstheme="minorHAnsi"/>
              <w:iCs/>
              <w:noProof/>
              <w:lang w:val="fr-FR" w:eastAsia="sk-SK"/>
            </w:rPr>
          </w:pPr>
        </w:p>
        <w:p w14:paraId="1FED49A1" w14:textId="044EA7A7" w:rsidR="00DD53FC" w:rsidRPr="00551921" w:rsidRDefault="00CA1D61">
          <w:pPr>
            <w:pStyle w:val="TOC1"/>
            <w:rPr>
              <w:rFonts w:eastAsiaTheme="minorEastAsia" w:cstheme="minorHAnsi"/>
              <w:b w:val="0"/>
              <w:iCs w:val="0"/>
              <w:kern w:val="2"/>
              <w:lang w:eastAsia="ro-RO"/>
              <w14:ligatures w14:val="standardContextual"/>
            </w:rPr>
          </w:pPr>
          <w:r w:rsidRPr="00551921">
            <w:rPr>
              <w:rFonts w:cstheme="minorHAnsi"/>
              <w:iCs w:val="0"/>
            </w:rPr>
            <w:fldChar w:fldCharType="begin"/>
          </w:r>
          <w:r w:rsidRPr="00551921">
            <w:rPr>
              <w:rFonts w:cstheme="minorHAnsi"/>
            </w:rPr>
            <w:instrText xml:space="preserve"> TOC \o "1-3" \h \z \u </w:instrText>
          </w:r>
          <w:r w:rsidRPr="00551921">
            <w:rPr>
              <w:rFonts w:cstheme="minorHAnsi"/>
              <w:iCs w:val="0"/>
            </w:rPr>
            <w:fldChar w:fldCharType="separate"/>
          </w:r>
          <w:hyperlink w:anchor="_Toc205984529" w:history="1">
            <w:r w:rsidR="00DD53FC" w:rsidRPr="00551921">
              <w:rPr>
                <w:rStyle w:val="Hyperlink"/>
                <w:rFonts w:eastAsia="MS Gothic" w:cstheme="minorHAnsi"/>
              </w:rPr>
              <w:t>1</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Rezumat</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_Toc205984529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2</w:t>
            </w:r>
            <w:r w:rsidR="00DD53FC" w:rsidRPr="00551921">
              <w:rPr>
                <w:rFonts w:cstheme="minorHAnsi"/>
                <w:webHidden/>
              </w:rPr>
              <w:fldChar w:fldCharType="end"/>
            </w:r>
          </w:hyperlink>
        </w:p>
        <w:p w14:paraId="6D2E68C5" w14:textId="1DED886D" w:rsidR="00DD53FC" w:rsidRPr="00551921" w:rsidRDefault="000E7122">
          <w:pPr>
            <w:pStyle w:val="TOC1"/>
            <w:rPr>
              <w:rFonts w:eastAsiaTheme="minorEastAsia" w:cstheme="minorHAnsi"/>
              <w:b w:val="0"/>
              <w:iCs w:val="0"/>
              <w:kern w:val="2"/>
              <w:lang w:eastAsia="ro-RO"/>
              <w14:ligatures w14:val="standardContextual"/>
            </w:rPr>
          </w:pPr>
          <w:hyperlink w:anchor="_Toc205984530" w:history="1">
            <w:r w:rsidR="00DD53FC" w:rsidRPr="00551921">
              <w:rPr>
                <w:rStyle w:val="Hyperlink"/>
                <w:rFonts w:eastAsia="MS Gothic" w:cstheme="minorHAnsi"/>
              </w:rPr>
              <w:t>2</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Firma</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_Toc205984530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2</w:t>
            </w:r>
            <w:r w:rsidR="00DD53FC" w:rsidRPr="00551921">
              <w:rPr>
                <w:rFonts w:cstheme="minorHAnsi"/>
                <w:webHidden/>
              </w:rPr>
              <w:fldChar w:fldCharType="end"/>
            </w:r>
          </w:hyperlink>
        </w:p>
        <w:p w14:paraId="2876521E" w14:textId="1A5AE63F" w:rsidR="00DD53FC" w:rsidRPr="00551921" w:rsidRDefault="000E7122">
          <w:pPr>
            <w:pStyle w:val="TOC1"/>
            <w:rPr>
              <w:rFonts w:eastAsiaTheme="minorEastAsia" w:cstheme="minorHAnsi"/>
              <w:b w:val="0"/>
              <w:iCs w:val="0"/>
              <w:kern w:val="2"/>
              <w:lang w:eastAsia="ro-RO"/>
              <w14:ligatures w14:val="standardContextual"/>
            </w:rPr>
          </w:pPr>
          <w:hyperlink w:anchor="_Toc205984531" w:history="1">
            <w:r w:rsidR="00DD53FC" w:rsidRPr="00551921">
              <w:rPr>
                <w:rStyle w:val="Hyperlink"/>
                <w:rFonts w:eastAsia="MS Gothic" w:cstheme="minorHAnsi"/>
              </w:rPr>
              <w:t>3</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Investiția</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_Toc205984531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2</w:t>
            </w:r>
            <w:r w:rsidR="00DD53FC" w:rsidRPr="00551921">
              <w:rPr>
                <w:rFonts w:cstheme="minorHAnsi"/>
                <w:webHidden/>
              </w:rPr>
              <w:fldChar w:fldCharType="end"/>
            </w:r>
          </w:hyperlink>
        </w:p>
        <w:p w14:paraId="5E3908D0" w14:textId="26144425" w:rsidR="00DD53FC" w:rsidRPr="00551921" w:rsidRDefault="000E7122">
          <w:pPr>
            <w:pStyle w:val="TOC1"/>
            <w:rPr>
              <w:rFonts w:eastAsiaTheme="minorEastAsia" w:cstheme="minorHAnsi"/>
              <w:b w:val="0"/>
              <w:iCs w:val="0"/>
              <w:kern w:val="2"/>
              <w:lang w:eastAsia="ro-RO"/>
              <w14:ligatures w14:val="standardContextual"/>
            </w:rPr>
          </w:pPr>
          <w:hyperlink w:anchor="_Toc205984532" w:history="1">
            <w:r w:rsidR="00DD53FC" w:rsidRPr="00551921">
              <w:rPr>
                <w:rStyle w:val="Hyperlink"/>
                <w:rFonts w:eastAsia="MS Gothic" w:cstheme="minorHAnsi"/>
              </w:rPr>
              <w:t>4</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Produsul /serviciul</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_Toc205984532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3</w:t>
            </w:r>
            <w:r w:rsidR="00DD53FC" w:rsidRPr="00551921">
              <w:rPr>
                <w:rFonts w:cstheme="minorHAnsi"/>
                <w:webHidden/>
              </w:rPr>
              <w:fldChar w:fldCharType="end"/>
            </w:r>
          </w:hyperlink>
        </w:p>
        <w:p w14:paraId="4D13EB14" w14:textId="400A9D0F" w:rsidR="00DD53FC" w:rsidRPr="00551921" w:rsidRDefault="000E7122">
          <w:pPr>
            <w:pStyle w:val="TOC1"/>
            <w:rPr>
              <w:rFonts w:eastAsiaTheme="minorEastAsia" w:cstheme="minorHAnsi"/>
              <w:b w:val="0"/>
              <w:iCs w:val="0"/>
              <w:kern w:val="2"/>
              <w:lang w:eastAsia="ro-RO"/>
              <w14:ligatures w14:val="standardContextual"/>
            </w:rPr>
          </w:pPr>
          <w:hyperlink w:anchor="_Toc205984533" w:history="1">
            <w:r w:rsidR="00DD53FC" w:rsidRPr="00551921">
              <w:rPr>
                <w:rStyle w:val="Hyperlink"/>
                <w:rFonts w:eastAsia="MS Gothic" w:cstheme="minorHAnsi"/>
              </w:rPr>
              <w:t>5</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Strategia de marketing</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_Toc205984533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3</w:t>
            </w:r>
            <w:r w:rsidR="00DD53FC" w:rsidRPr="00551921">
              <w:rPr>
                <w:rFonts w:cstheme="minorHAnsi"/>
                <w:webHidden/>
              </w:rPr>
              <w:fldChar w:fldCharType="end"/>
            </w:r>
          </w:hyperlink>
        </w:p>
        <w:p w14:paraId="102E3E1A" w14:textId="6CF5D4A8" w:rsidR="00DD53FC" w:rsidRPr="00551921" w:rsidRDefault="000E7122">
          <w:pPr>
            <w:pStyle w:val="TOC1"/>
            <w:rPr>
              <w:rFonts w:eastAsiaTheme="minorEastAsia" w:cstheme="minorHAnsi"/>
              <w:b w:val="0"/>
              <w:iCs w:val="0"/>
              <w:kern w:val="2"/>
              <w:lang w:eastAsia="ro-RO"/>
              <w14:ligatures w14:val="standardContextual"/>
            </w:rPr>
          </w:pPr>
          <w:hyperlink w:anchor="_Toc205984534" w:history="1">
            <w:r w:rsidR="00DD53FC" w:rsidRPr="00551921">
              <w:rPr>
                <w:rStyle w:val="Hyperlink"/>
                <w:rFonts w:eastAsia="MS Gothic" w:cstheme="minorHAnsi"/>
              </w:rPr>
              <w:t>6</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MS Gothic" w:cstheme="minorHAnsi"/>
              </w:rPr>
              <w:t>Analiza și previziunea financiară</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_Toc205984534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4</w:t>
            </w:r>
            <w:r w:rsidR="00DD53FC" w:rsidRPr="00551921">
              <w:rPr>
                <w:rFonts w:cstheme="minorHAnsi"/>
                <w:webHidden/>
              </w:rPr>
              <w:fldChar w:fldCharType="end"/>
            </w:r>
          </w:hyperlink>
        </w:p>
        <w:p w14:paraId="59112B22" w14:textId="59579A79" w:rsidR="00DD53FC" w:rsidRPr="00551921" w:rsidRDefault="000E7122">
          <w:pPr>
            <w:pStyle w:val="TOC1"/>
            <w:rPr>
              <w:rFonts w:eastAsiaTheme="minorEastAsia" w:cstheme="minorHAnsi"/>
              <w:b w:val="0"/>
              <w:iCs w:val="0"/>
              <w:kern w:val="2"/>
              <w:lang w:eastAsia="ro-RO"/>
              <w14:ligatures w14:val="standardContextual"/>
            </w:rPr>
          </w:pPr>
          <w:hyperlink w:anchor="_Toc205984535" w:history="1">
            <w:r w:rsidR="00DD53FC" w:rsidRPr="00551921">
              <w:rPr>
                <w:rStyle w:val="Hyperlink"/>
                <w:rFonts w:eastAsiaTheme="majorEastAsia" w:cstheme="minorHAnsi"/>
              </w:rPr>
              <w:t>7</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Theme="majorEastAsia" w:cstheme="minorHAnsi"/>
              </w:rPr>
              <w:t>Riscurile identificate</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_Toc205984535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11</w:t>
            </w:r>
            <w:r w:rsidR="00DD53FC" w:rsidRPr="00551921">
              <w:rPr>
                <w:rFonts w:cstheme="minorHAnsi"/>
                <w:webHidden/>
              </w:rPr>
              <w:fldChar w:fldCharType="end"/>
            </w:r>
          </w:hyperlink>
        </w:p>
        <w:p w14:paraId="02B0A055" w14:textId="49C07EE8" w:rsidR="00DD53FC" w:rsidRPr="00551921" w:rsidRDefault="000E7122">
          <w:pPr>
            <w:pStyle w:val="TOC1"/>
            <w:rPr>
              <w:rFonts w:eastAsiaTheme="minorEastAsia" w:cstheme="minorHAnsi"/>
              <w:b w:val="0"/>
              <w:iCs w:val="0"/>
              <w:kern w:val="2"/>
              <w:lang w:eastAsia="ro-RO"/>
              <w14:ligatures w14:val="standardContextual"/>
            </w:rPr>
          </w:pPr>
          <w:hyperlink w:anchor="_Toc205984536" w:history="1">
            <w:r w:rsidR="00DD53FC" w:rsidRPr="00551921">
              <w:rPr>
                <w:rStyle w:val="Hyperlink"/>
                <w:rFonts w:eastAsiaTheme="majorEastAsia" w:cstheme="minorHAnsi"/>
              </w:rPr>
              <w:t>8</w:t>
            </w:r>
            <w:r w:rsidR="00DD53FC" w:rsidRPr="00551921">
              <w:rPr>
                <w:rFonts w:eastAsiaTheme="minorEastAsia" w:cstheme="minorHAnsi"/>
                <w:b w:val="0"/>
                <w:iCs w:val="0"/>
                <w:kern w:val="2"/>
                <w:lang w:eastAsia="ro-RO"/>
                <w14:ligatures w14:val="standardContextual"/>
              </w:rPr>
              <w:tab/>
            </w:r>
            <w:r w:rsidR="00DD53FC" w:rsidRPr="00551921">
              <w:rPr>
                <w:rStyle w:val="Hyperlink"/>
                <w:rFonts w:eastAsiaTheme="majorEastAsia" w:cstheme="minorHAnsi"/>
              </w:rPr>
              <w:t>Anexe</w:t>
            </w:r>
            <w:r w:rsidR="00DD53FC" w:rsidRPr="00551921">
              <w:rPr>
                <w:rFonts w:cstheme="minorHAnsi"/>
                <w:webHidden/>
              </w:rPr>
              <w:tab/>
            </w:r>
            <w:r w:rsidR="00DD53FC" w:rsidRPr="00551921">
              <w:rPr>
                <w:rFonts w:cstheme="minorHAnsi"/>
                <w:webHidden/>
              </w:rPr>
              <w:fldChar w:fldCharType="begin"/>
            </w:r>
            <w:r w:rsidR="00DD53FC" w:rsidRPr="00551921">
              <w:rPr>
                <w:rFonts w:cstheme="minorHAnsi"/>
                <w:webHidden/>
              </w:rPr>
              <w:instrText xml:space="preserve"> PAGEREF _Toc205984536 \h </w:instrText>
            </w:r>
            <w:r w:rsidR="00DD53FC" w:rsidRPr="00551921">
              <w:rPr>
                <w:rFonts w:cstheme="minorHAnsi"/>
                <w:webHidden/>
              </w:rPr>
            </w:r>
            <w:r w:rsidR="00DD53FC" w:rsidRPr="00551921">
              <w:rPr>
                <w:rFonts w:cstheme="minorHAnsi"/>
                <w:webHidden/>
              </w:rPr>
              <w:fldChar w:fldCharType="separate"/>
            </w:r>
            <w:r w:rsidR="00DD53FC" w:rsidRPr="00551921">
              <w:rPr>
                <w:rFonts w:cstheme="minorHAnsi"/>
                <w:webHidden/>
              </w:rPr>
              <w:t>11</w:t>
            </w:r>
            <w:r w:rsidR="00DD53FC" w:rsidRPr="00551921">
              <w:rPr>
                <w:rFonts w:cstheme="minorHAnsi"/>
                <w:webHidden/>
              </w:rPr>
              <w:fldChar w:fldCharType="end"/>
            </w:r>
          </w:hyperlink>
        </w:p>
        <w:p w14:paraId="6F2C62EE" w14:textId="4D037C59"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fldChar w:fldCharType="end"/>
          </w:r>
        </w:p>
      </w:sdtContent>
    </w:sdt>
    <w:p w14:paraId="14DC33F5"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EC1FC45"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2F7BABB"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04C385B5"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5BED2833"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42C1641"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1A5E7A68"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58AA380"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2AF366D"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36C7ADAB" w14:textId="7EBAFB81" w:rsidR="00CA1D6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664F7022" w14:textId="108DB454"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274BA42D" w14:textId="1BE62BE4"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682E7FA0" w14:textId="5AE306FF"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529057BA" w14:textId="0682546A"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50ED11D1" w14:textId="31D15851"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4735E9A7" w14:textId="7A51776B"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225F3637" w14:textId="39AF96A6"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203340C3" w14:textId="6948463D" w:rsid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3AF393EA" w14:textId="77777777" w:rsidR="00551921" w:rsidRPr="00551921" w:rsidRDefault="00551921" w:rsidP="00CA1D61">
      <w:pPr>
        <w:widowControl w:val="0"/>
        <w:autoSpaceDE w:val="0"/>
        <w:autoSpaceDN w:val="0"/>
        <w:adjustRightInd w:val="0"/>
        <w:spacing w:after="0" w:line="240" w:lineRule="auto"/>
        <w:rPr>
          <w:rFonts w:eastAsia="Times New Roman" w:cstheme="minorHAnsi"/>
          <w:iCs/>
          <w:noProof/>
          <w:lang w:eastAsia="sk-SK"/>
        </w:rPr>
      </w:pPr>
    </w:p>
    <w:p w14:paraId="255E4A32"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2D51282C"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1D7EE8D1"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r w:rsidRPr="00551921">
        <w:rPr>
          <w:rFonts w:eastAsia="Times New Roman" w:cstheme="minorHAnsi"/>
          <w:iCs/>
          <w:noProof/>
          <w:lang w:eastAsia="sk-SK"/>
        </w:rPr>
        <w:t>Data întocmirii planului de afaceri: (luna, anul)</w:t>
      </w:r>
    </w:p>
    <w:p w14:paraId="28B662AF"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77F4955C"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p>
    <w:p w14:paraId="7D12D6B1" w14:textId="77777777" w:rsidR="00CA1D61" w:rsidRPr="00551921" w:rsidRDefault="00CA1D61" w:rsidP="00CA1D61">
      <w:pPr>
        <w:widowControl w:val="0"/>
        <w:autoSpaceDE w:val="0"/>
        <w:autoSpaceDN w:val="0"/>
        <w:adjustRightInd w:val="0"/>
        <w:spacing w:after="0" w:line="240" w:lineRule="auto"/>
        <w:rPr>
          <w:rFonts w:eastAsia="Times New Roman" w:cstheme="minorHAnsi"/>
          <w:iCs/>
          <w:noProof/>
          <w:lang w:eastAsia="sk-SK"/>
        </w:rPr>
      </w:pPr>
      <w:r w:rsidRPr="00551921">
        <w:rPr>
          <w:rFonts w:eastAsia="Times New Roman" w:cstheme="minorHAnsi"/>
          <w:iCs/>
          <w:noProof/>
          <w:lang w:eastAsia="sk-SK"/>
        </w:rPr>
        <w:br w:type="page"/>
      </w:r>
    </w:p>
    <w:p w14:paraId="56C33045" w14:textId="77777777" w:rsidR="00CA1D61" w:rsidRPr="00551921" w:rsidRDefault="00CA1D61" w:rsidP="00131D32">
      <w:pPr>
        <w:pStyle w:val="Heading1"/>
        <w:rPr>
          <w:rFonts w:asciiTheme="minorHAnsi" w:eastAsia="MS Gothic" w:hAnsiTheme="minorHAnsi" w:cstheme="minorHAnsi"/>
          <w:noProof/>
          <w:sz w:val="22"/>
          <w:szCs w:val="22"/>
          <w:lang w:eastAsia="sk-SK"/>
        </w:rPr>
      </w:pPr>
      <w:bookmarkStart w:id="0" w:name="_Toc205984529"/>
      <w:bookmarkStart w:id="1" w:name="_Toc447184857"/>
      <w:r w:rsidRPr="00551921">
        <w:rPr>
          <w:rFonts w:asciiTheme="minorHAnsi" w:eastAsia="MS Gothic" w:hAnsiTheme="minorHAnsi" w:cstheme="minorHAnsi"/>
          <w:noProof/>
          <w:sz w:val="22"/>
          <w:szCs w:val="22"/>
          <w:lang w:eastAsia="sk-SK"/>
        </w:rPr>
        <w:lastRenderedPageBreak/>
        <w:t>Rezumat</w:t>
      </w:r>
      <w:bookmarkEnd w:id="0"/>
    </w:p>
    <w:p w14:paraId="191FBD88"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Rezumatul trebuie să conţină, într-o formă succintă, în maxim 1,5 pagini, principalele informații prezentate ulterior pe larg în planul de afaceri:</w:t>
      </w:r>
    </w:p>
    <w:p w14:paraId="71B6C48C"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domeniul/domeniile de activitate în care se realizează investiția (inclusiv precizarea codului CAEN)</w:t>
      </w:r>
    </w:p>
    <w:p w14:paraId="0B9F2D44"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descrierea investitiei</w:t>
      </w:r>
    </w:p>
    <w:p w14:paraId="74984DA9"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descrierea pieţei (perspective de creştere, concurenţa)</w:t>
      </w:r>
    </w:p>
    <w:p w14:paraId="11E842EF"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sumarul proiecţiilor financiare şi valoarea proiectului</w:t>
      </w:r>
    </w:p>
    <w:p w14:paraId="165C8C17" w14:textId="77777777" w:rsidR="00CA1D61" w:rsidRPr="00551921" w:rsidRDefault="00CA1D61" w:rsidP="00131D32">
      <w:pPr>
        <w:pStyle w:val="Heading1"/>
        <w:rPr>
          <w:rFonts w:asciiTheme="minorHAnsi" w:eastAsia="MS Gothic" w:hAnsiTheme="minorHAnsi" w:cstheme="minorHAnsi"/>
          <w:noProof/>
          <w:sz w:val="22"/>
          <w:szCs w:val="22"/>
          <w:lang w:eastAsia="sk-SK"/>
        </w:rPr>
      </w:pPr>
      <w:bookmarkStart w:id="2" w:name="_Toc205984530"/>
      <w:r w:rsidRPr="00551921">
        <w:rPr>
          <w:rFonts w:asciiTheme="minorHAnsi" w:eastAsia="MS Gothic" w:hAnsiTheme="minorHAnsi" w:cstheme="minorHAnsi"/>
          <w:noProof/>
          <w:sz w:val="22"/>
          <w:szCs w:val="22"/>
          <w:lang w:eastAsia="sk-SK"/>
        </w:rPr>
        <w:t>Firma</w:t>
      </w:r>
      <w:bookmarkEnd w:id="1"/>
      <w:bookmarkEnd w:id="2"/>
    </w:p>
    <w:p w14:paraId="777709D8"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Precizați următoarele informații de identificare a firmei:</w:t>
      </w:r>
    </w:p>
    <w:p w14:paraId="2CC1AC37"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Denumirea firmei</w:t>
      </w:r>
    </w:p>
    <w:p w14:paraId="1CF8807E"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Forma de organizare</w:t>
      </w:r>
    </w:p>
    <w:p w14:paraId="04661255"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Cod de identificare fiscala/ Cod Unic de Inregistrare</w:t>
      </w:r>
    </w:p>
    <w:p w14:paraId="5AD9EEF7"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Adresa sediului social (principal și secundar), sucursale, filiale (unde este cazul)</w:t>
      </w:r>
    </w:p>
    <w:p w14:paraId="75B15A63"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Număr de înmatriculare la Oficiul Registrului Comerțului</w:t>
      </w:r>
    </w:p>
    <w:p w14:paraId="2FE56DF2"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Numele complet al reprezentantului legal/ administratorilor și asociaților, cote de participare deținute</w:t>
      </w:r>
    </w:p>
    <w:p w14:paraId="0FB798A3"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Persoana de contact, cu datele de contact ale acesteia: nr. de telefon, fax, email</w:t>
      </w:r>
    </w:p>
    <w:p w14:paraId="11674FC7"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bookmarkStart w:id="3" w:name="_Toc430679430"/>
      <w:bookmarkStart w:id="4" w:name="_Toc446498545"/>
    </w:p>
    <w:p w14:paraId="436C3F5D" w14:textId="3AABB46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Descrieți (</w:t>
      </w:r>
      <w:r w:rsidR="00131D32" w:rsidRPr="00551921">
        <w:rPr>
          <w:rFonts w:eastAsia="Times New Roman" w:cstheme="minorHAnsi"/>
          <w:iCs/>
          <w:noProof/>
          <w:lang w:eastAsia="sk-SK"/>
        </w:rPr>
        <w:t>se pot folosi</w:t>
      </w:r>
      <w:r w:rsidRPr="00551921">
        <w:rPr>
          <w:rFonts w:eastAsia="Times New Roman" w:cstheme="minorHAnsi"/>
          <w:iCs/>
          <w:noProof/>
          <w:lang w:eastAsia="sk-SK"/>
        </w:rPr>
        <w:t xml:space="preserve"> tabele </w:t>
      </w:r>
      <w:r w:rsidR="00131D32" w:rsidRPr="00551921">
        <w:rPr>
          <w:rFonts w:eastAsia="Times New Roman" w:cstheme="minorHAnsi"/>
          <w:iCs/>
          <w:noProof/>
          <w:lang w:eastAsia="sk-SK"/>
        </w:rPr>
        <w:t>ș</w:t>
      </w:r>
      <w:r w:rsidRPr="00551921">
        <w:rPr>
          <w:rFonts w:eastAsia="Times New Roman" w:cstheme="minorHAnsi"/>
          <w:iCs/>
          <w:noProof/>
          <w:lang w:eastAsia="sk-SK"/>
        </w:rPr>
        <w:t>i diagrame unde este cazul):</w:t>
      </w:r>
    </w:p>
    <w:p w14:paraId="2AC7A3DC" w14:textId="010D48C6"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Istoricul firmei - Descrieți succint dezvoltarea și evoluția activității/ produselor/ serviciilor precum și rezultatele obți</w:t>
      </w:r>
      <w:r w:rsidR="00571B9C" w:rsidRPr="00551921">
        <w:rPr>
          <w:rFonts w:eastAsia="Times New Roman" w:cstheme="minorHAnsi"/>
          <w:iCs/>
          <w:noProof/>
          <w:lang w:eastAsia="sk-SK"/>
        </w:rPr>
        <w:t>nu</w:t>
      </w:r>
      <w:r w:rsidRPr="00551921">
        <w:rPr>
          <w:rFonts w:eastAsia="Times New Roman" w:cstheme="minorHAnsi"/>
          <w:iCs/>
          <w:noProof/>
          <w:lang w:eastAsia="sk-SK"/>
        </w:rPr>
        <w:t>te;</w:t>
      </w:r>
    </w:p>
    <w:p w14:paraId="47E5F6EE"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Viziunea, misiunea, strategia și obiectivele pe termen scurt, mediu și lung;</w:t>
      </w:r>
    </w:p>
    <w:p w14:paraId="5C3ED14A"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70EFF300"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Activitatea/activitățile desfășurate până în prezent, cu prezentarea individuala a tipurilor de produse/serviciilor oferite (denumire, caracteristici, rentabilitate, avantaje competitive), descrierea proceselor de fabricatie/prestare a serviciilor (diagrama cu etape principale), dotări actuale (active corporale și necorporale, spații de producție/ prestare servicii);</w:t>
      </w:r>
    </w:p>
    <w:p w14:paraId="404A2F27"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Activități autorizate ;</w:t>
      </w:r>
    </w:p>
    <w:p w14:paraId="78FFB139"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Resursele umane implicate în activitatea firmei - descrieți succint calificările, expertiza personalului angajat în activitatea firmei, pe principalele activități desfășurate</w:t>
      </w:r>
      <w:bookmarkEnd w:id="3"/>
      <w:bookmarkEnd w:id="4"/>
      <w:r w:rsidRPr="00551921">
        <w:rPr>
          <w:rFonts w:eastAsia="Times New Roman" w:cstheme="minorHAnsi"/>
          <w:iCs/>
          <w:noProof/>
          <w:lang w:eastAsia="sk-SK"/>
        </w:rPr>
        <w:t>;</w:t>
      </w:r>
    </w:p>
    <w:p w14:paraId="043ED18B"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Experiența anterioară a solicitantului în derularea proiectelor cu finanțare publică;</w:t>
      </w:r>
    </w:p>
    <w:p w14:paraId="78F98275"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Experiența anterioară a solicitantului în derularea proiectelor cu finanțare proprie;</w:t>
      </w:r>
    </w:p>
    <w:p w14:paraId="170EAEDA" w14:textId="77777777" w:rsidR="00CA1D61" w:rsidRPr="00551921" w:rsidRDefault="00CA1D61" w:rsidP="00131D32">
      <w:pPr>
        <w:pStyle w:val="Heading1"/>
        <w:rPr>
          <w:rFonts w:asciiTheme="minorHAnsi" w:eastAsia="MS Gothic" w:hAnsiTheme="minorHAnsi" w:cstheme="minorHAnsi"/>
          <w:noProof/>
          <w:sz w:val="22"/>
          <w:szCs w:val="22"/>
          <w:lang w:eastAsia="sk-SK"/>
        </w:rPr>
      </w:pPr>
      <w:bookmarkStart w:id="5" w:name="_Toc430532510"/>
      <w:bookmarkStart w:id="6" w:name="_Toc447184858"/>
      <w:bookmarkStart w:id="7" w:name="_Toc205984531"/>
      <w:bookmarkEnd w:id="5"/>
      <w:r w:rsidRPr="00551921">
        <w:rPr>
          <w:rFonts w:asciiTheme="minorHAnsi" w:eastAsia="MS Gothic" w:hAnsiTheme="minorHAnsi" w:cstheme="minorHAnsi"/>
          <w:noProof/>
          <w:sz w:val="22"/>
          <w:szCs w:val="22"/>
          <w:lang w:eastAsia="sk-SK"/>
        </w:rPr>
        <w:t>Investiția</w:t>
      </w:r>
      <w:bookmarkEnd w:id="6"/>
      <w:bookmarkEnd w:id="7"/>
    </w:p>
    <w:p w14:paraId="2956ADD9"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bookmarkStart w:id="8" w:name="_Toc430679440"/>
      <w:bookmarkStart w:id="9" w:name="_Toc446498553"/>
      <w:r w:rsidRPr="00551921">
        <w:rPr>
          <w:rFonts w:eastAsia="Times New Roman" w:cstheme="minorHAnsi"/>
          <w:iCs/>
          <w:noProof/>
          <w:lang w:eastAsia="sk-SK"/>
        </w:rPr>
        <w:t>Identificați domeniul de activitate în care se realizează investiția propusă prin proiect și, dacă este cazul, descrieți experiența firmei în acest domeniu;</w:t>
      </w:r>
    </w:p>
    <w:bookmarkEnd w:id="8"/>
    <w:bookmarkEnd w:id="9"/>
    <w:p w14:paraId="7D5830B3"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Justificați necesitatea realizării investiției (inclusiv nevoile pe care produsul/serviciul le satisface). Descrieți modul în care investiția contribuie la:</w:t>
      </w:r>
    </w:p>
    <w:p w14:paraId="3B513F2F" w14:textId="77777777" w:rsidR="00CA1D61" w:rsidRPr="0055192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dezvoltarea de noi activități și/sau îmbunătățirea celei/celor existente;</w:t>
      </w:r>
    </w:p>
    <w:p w14:paraId="36F1C72A" w14:textId="77777777" w:rsidR="00CA1D61" w:rsidRPr="0055192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cresterea nivelului tehnologic si a capacitatii organizationale de a gestiona procese de fabricatie, de dezvoltare a produselor si serviciilor;</w:t>
      </w:r>
    </w:p>
    <w:p w14:paraId="74726EF8" w14:textId="77777777" w:rsidR="00CA1D61" w:rsidRPr="0055192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cresterea eficientei utilizarii resurselor/ tranzitia catre noi modele de productie durabila.</w:t>
      </w:r>
    </w:p>
    <w:p w14:paraId="651822B1"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Calibri" w:cstheme="minorHAnsi"/>
          <w:iCs/>
          <w:noProof/>
          <w:lang w:eastAsia="ro-RO"/>
        </w:rPr>
      </w:pPr>
      <w:r w:rsidRPr="00551921">
        <w:rPr>
          <w:rFonts w:eastAsia="Times New Roman" w:cstheme="minorHAnsi"/>
          <w:iCs/>
          <w:noProof/>
          <w:lang w:eastAsia="sk-SK"/>
        </w:rPr>
        <w:t>Descrieți locul de implementare și exploatare a investiției. Aspecte relevante în acest sens:</w:t>
      </w:r>
    </w:p>
    <w:p w14:paraId="69F7D137" w14:textId="77777777" w:rsidR="00CA1D61" w:rsidRPr="00551921" w:rsidRDefault="00CA1D61" w:rsidP="00CA1D61">
      <w:pPr>
        <w:widowControl w:val="0"/>
        <w:numPr>
          <w:ilvl w:val="1"/>
          <w:numId w:val="1"/>
        </w:numPr>
        <w:autoSpaceDE w:val="0"/>
        <w:autoSpaceDN w:val="0"/>
        <w:adjustRightInd w:val="0"/>
        <w:spacing w:after="0" w:line="240" w:lineRule="auto"/>
        <w:contextualSpacing/>
        <w:jc w:val="both"/>
        <w:rPr>
          <w:rFonts w:eastAsia="Calibri" w:cstheme="minorHAnsi"/>
          <w:iCs/>
          <w:noProof/>
          <w:lang w:eastAsia="ro-RO"/>
        </w:rPr>
      </w:pPr>
      <w:r w:rsidRPr="00551921">
        <w:rPr>
          <w:rFonts w:eastAsia="Calibri" w:cstheme="minorHAnsi"/>
          <w:iCs/>
          <w:noProof/>
          <w:lang w:eastAsia="ro-RO"/>
        </w:rPr>
        <w:t>modul în care se realizează accesul la imobilul ce face obiectul investiției;</w:t>
      </w:r>
    </w:p>
    <w:p w14:paraId="632220EA" w14:textId="77777777" w:rsidR="00CA1D61" w:rsidRPr="0055192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Calibri" w:cstheme="minorHAnsi"/>
          <w:iCs/>
          <w:noProof/>
          <w:lang w:eastAsia="ro-RO"/>
        </w:rPr>
        <w:t xml:space="preserve">clădirea/spațiul unde se vor monta/instala si utiliza utilajele și echipamentele (suprafețe, funcțiuni, act doveditor privind proprietatea sau dreptul de utilizare etc), </w:t>
      </w:r>
      <w:r w:rsidRPr="00551921">
        <w:rPr>
          <w:rFonts w:eastAsia="Calibri" w:cstheme="minorHAnsi"/>
          <w:iCs/>
          <w:noProof/>
          <w:lang w:eastAsia="ro-RO"/>
        </w:rPr>
        <w:lastRenderedPageBreak/>
        <w:t xml:space="preserve">inclusiv </w:t>
      </w:r>
      <w:r w:rsidRPr="00551921">
        <w:rPr>
          <w:rFonts w:eastAsia="Times New Roman" w:cstheme="minorHAnsi"/>
          <w:iCs/>
          <w:noProof/>
          <w:lang w:eastAsia="sk-SK"/>
        </w:rPr>
        <w:t>starea utilităților la care are acces imobilul;</w:t>
      </w:r>
    </w:p>
    <w:p w14:paraId="2F55AD77" w14:textId="77777777" w:rsidR="00CA1D61" w:rsidRPr="0055192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autorizații, avize și acorduri obținute/necesare pentru implementarea și exploatarea investiției;</w:t>
      </w:r>
    </w:p>
    <w:p w14:paraId="04EC7CC2"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Obiectul  investiţiei:  </w:t>
      </w:r>
    </w:p>
    <w:p w14:paraId="7F7ADFBC" w14:textId="77777777" w:rsidR="00CA1D61" w:rsidRPr="0055192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Descrierea lucrărilor de  construcţii (unde este cazul); </w:t>
      </w:r>
    </w:p>
    <w:p w14:paraId="27E63785" w14:textId="7528734F" w:rsidR="00CA1D61" w:rsidRPr="0055192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Descrieți rolul și funcțiunea fiecărui utilaj, echipament propus; enumerați specificații tehnice, după caz;   </w:t>
      </w:r>
    </w:p>
    <w:p w14:paraId="2BDC9FDA" w14:textId="2ECF6263" w:rsidR="00131D32" w:rsidRPr="00551921" w:rsidRDefault="00131D32" w:rsidP="00CA1D61">
      <w:pPr>
        <w:pStyle w:val="ListParagraph"/>
        <w:widowControl w:val="0"/>
        <w:numPr>
          <w:ilvl w:val="1"/>
          <w:numId w:val="1"/>
        </w:numPr>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dacă este cazul, </w:t>
      </w:r>
      <w:r w:rsidR="003576B0" w:rsidRPr="00551921">
        <w:rPr>
          <w:rFonts w:eastAsia="Times New Roman" w:cstheme="minorHAnsi"/>
          <w:iCs/>
          <w:noProof/>
          <w:lang w:eastAsia="sk-SK"/>
        </w:rPr>
        <w:t xml:space="preserve">descrieți și argumentați </w:t>
      </w:r>
      <w:r w:rsidRPr="00551921">
        <w:rPr>
          <w:rFonts w:eastAsia="Times New Roman" w:cstheme="minorHAnsi"/>
          <w:iCs/>
          <w:noProof/>
          <w:lang w:eastAsia="sk-SK"/>
        </w:rPr>
        <w:t>caracterul inovativ al investiției, concretizat prin inovarea de produs (bun sau serviciu) și/sau de proces. Descrieți efectele la nivelul producției sau prestării de servicii ca urmare a implementării soluției inovative</w:t>
      </w:r>
    </w:p>
    <w:p w14:paraId="45ECA57C"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Detaliați planificarea resurselor umane implicate în realizarea investiției (echipa de implementare a proiectului): </w:t>
      </w:r>
      <w:r w:rsidRPr="00551921">
        <w:rPr>
          <w:rFonts w:eastAsia="Times New Roman" w:cstheme="minorHAnsi"/>
          <w:iCs/>
          <w:noProof/>
          <w:lang w:eastAsia="ro-RO"/>
        </w:rPr>
        <w:t>descrieți , rolurile, funcțiile, responsabilitățile echipei care gestionează proiectul. (se pot anexa şi CV-urile persoanelor în implementarea proiectului);</w:t>
      </w:r>
    </w:p>
    <w:p w14:paraId="22955A6B" w14:textId="77777777" w:rsidR="00CA1D61" w:rsidRPr="00551921" w:rsidRDefault="00CA1D61" w:rsidP="00131D32">
      <w:pPr>
        <w:pStyle w:val="Heading1"/>
        <w:rPr>
          <w:rFonts w:asciiTheme="minorHAnsi" w:eastAsia="MS Gothic" w:hAnsiTheme="minorHAnsi" w:cstheme="minorHAnsi"/>
          <w:noProof/>
          <w:sz w:val="22"/>
          <w:szCs w:val="22"/>
          <w:lang w:eastAsia="sk-SK"/>
        </w:rPr>
      </w:pPr>
      <w:bookmarkStart w:id="10" w:name="_Toc430679448"/>
      <w:bookmarkStart w:id="11" w:name="_Toc446498559"/>
      <w:bookmarkStart w:id="12" w:name="_Toc447184859"/>
      <w:bookmarkStart w:id="13" w:name="_Toc205984532"/>
      <w:r w:rsidRPr="00551921">
        <w:rPr>
          <w:rFonts w:asciiTheme="minorHAnsi" w:eastAsia="MS Gothic" w:hAnsiTheme="minorHAnsi" w:cstheme="minorHAnsi"/>
          <w:noProof/>
          <w:sz w:val="22"/>
          <w:szCs w:val="22"/>
          <w:lang w:eastAsia="sk-SK"/>
        </w:rPr>
        <w:t>Produsul /serviciul</w:t>
      </w:r>
      <w:bookmarkEnd w:id="10"/>
      <w:bookmarkEnd w:id="11"/>
      <w:bookmarkEnd w:id="12"/>
      <w:bookmarkEnd w:id="13"/>
    </w:p>
    <w:p w14:paraId="56BA8294"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Descrieți în detaliu </w:t>
      </w:r>
      <w:r w:rsidRPr="00551921">
        <w:rPr>
          <w:rFonts w:eastAsia="Times New Roman" w:cstheme="minorHAnsi"/>
          <w:b/>
          <w:iCs/>
          <w:noProof/>
          <w:lang w:eastAsia="sk-SK"/>
        </w:rPr>
        <w:t xml:space="preserve">produsul/serviciul </w:t>
      </w:r>
      <w:r w:rsidRPr="00551921">
        <w:rPr>
          <w:rFonts w:eastAsia="Times New Roman" w:cstheme="minorHAnsi"/>
          <w:bCs/>
          <w:iCs/>
          <w:noProof/>
          <w:lang w:eastAsia="sk-SK"/>
        </w:rPr>
        <w:t xml:space="preserve">(produsele/serviciile) </w:t>
      </w:r>
      <w:r w:rsidRPr="00551921">
        <w:rPr>
          <w:rFonts w:eastAsia="Times New Roman" w:cstheme="minorHAnsi"/>
          <w:iCs/>
          <w:noProof/>
          <w:lang w:eastAsia="sk-SK"/>
        </w:rPr>
        <w:t>ce va fi oferit/prestat ca urmare a realizării investiției propuse în proiect:</w:t>
      </w:r>
    </w:p>
    <w:p w14:paraId="4C303B16"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bookmarkStart w:id="14" w:name="_Toc430679458"/>
      <w:bookmarkStart w:id="15" w:name="_Toc446498572"/>
      <w:bookmarkStart w:id="16" w:name="_Toc447184860"/>
      <w:r w:rsidRPr="00551921">
        <w:rPr>
          <w:rFonts w:eastAsia="Times New Roman" w:cstheme="minorHAnsi"/>
          <w:iCs/>
          <w:noProof/>
          <w:lang w:eastAsia="sk-SK"/>
        </w:rPr>
        <w:t xml:space="preserve">Descrierea produsului/serviciului; </w:t>
      </w:r>
    </w:p>
    <w:p w14:paraId="7157943B"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Etapele principale ale procesului tehnologic/etapele procesului de prestare a serviciilor utilizat (inclusiv timpul necesar fiecărei etape); </w:t>
      </w:r>
    </w:p>
    <w:p w14:paraId="47DE8216"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Elementul de noutate / oportunitatea pentru produsul/serviciul propus;</w:t>
      </w:r>
    </w:p>
    <w:p w14:paraId="3E315A23"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Cerinţe  privind  aprovizionarea  cu  materii  prime; </w:t>
      </w:r>
    </w:p>
    <w:p w14:paraId="065BC9E2"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Necesarul de utilaje/echipamente; </w:t>
      </w:r>
    </w:p>
    <w:p w14:paraId="0A5C9C6D"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Asigurarea cu utilităţi; </w:t>
      </w:r>
    </w:p>
    <w:p w14:paraId="1DE9B35A"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Impactul asupra mediului; </w:t>
      </w:r>
    </w:p>
    <w:p w14:paraId="29924E8D"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Patente/brevete; </w:t>
      </w:r>
    </w:p>
    <w:p w14:paraId="6CDC3C4E"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Caracteristici tehnice, functionalitati, dimensiuni, capacități, formă, culoare, design);</w:t>
      </w:r>
    </w:p>
    <w:p w14:paraId="5802684E"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Principalii furnizori de materii prime şi materiale pentru activitatea propusa la finantare (enumerare, ponderea fiecăruia, localizarea geografică);</w:t>
      </w:r>
    </w:p>
    <w:p w14:paraId="6F686ECC"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Detaliați planificarea resurselor umane implicate în operarea (exploatarea) investiției: identificați și justificați necesarul de personal pentru faza de operare a investiției. Dacă este cazul, fundamentați creșterea previzionată a numărului mediu de salariați.</w:t>
      </w:r>
    </w:p>
    <w:p w14:paraId="146F689F" w14:textId="77777777" w:rsidR="00CA1D61" w:rsidRPr="00551921" w:rsidRDefault="00CA1D61" w:rsidP="00131D32">
      <w:pPr>
        <w:pStyle w:val="Heading1"/>
        <w:rPr>
          <w:rFonts w:asciiTheme="minorHAnsi" w:eastAsia="MS Gothic" w:hAnsiTheme="minorHAnsi" w:cstheme="minorHAnsi"/>
          <w:noProof/>
          <w:sz w:val="22"/>
          <w:szCs w:val="22"/>
          <w:lang w:eastAsia="sk-SK"/>
        </w:rPr>
      </w:pPr>
      <w:bookmarkStart w:id="17" w:name="_Toc205984533"/>
      <w:r w:rsidRPr="00551921">
        <w:rPr>
          <w:rFonts w:asciiTheme="minorHAnsi" w:eastAsia="MS Gothic" w:hAnsiTheme="minorHAnsi" w:cstheme="minorHAnsi"/>
          <w:noProof/>
          <w:sz w:val="22"/>
          <w:szCs w:val="22"/>
          <w:lang w:eastAsia="sk-SK"/>
        </w:rPr>
        <w:t>Strategia de marketing</w:t>
      </w:r>
      <w:bookmarkEnd w:id="14"/>
      <w:bookmarkEnd w:id="15"/>
      <w:bookmarkEnd w:id="16"/>
      <w:bookmarkEnd w:id="17"/>
    </w:p>
    <w:p w14:paraId="110D4D71" w14:textId="77777777" w:rsidR="00CA1D61" w:rsidRPr="00551921" w:rsidRDefault="00CA1D61" w:rsidP="00CA1D61">
      <w:pPr>
        <w:widowControl w:val="0"/>
        <w:autoSpaceDE w:val="0"/>
        <w:autoSpaceDN w:val="0"/>
        <w:adjustRightInd w:val="0"/>
        <w:spacing w:before="40" w:after="40" w:line="240" w:lineRule="auto"/>
        <w:jc w:val="both"/>
        <w:rPr>
          <w:rFonts w:eastAsia="Times New Roman" w:cstheme="minorHAnsi"/>
          <w:noProof/>
          <w:lang w:eastAsia="sk-SK"/>
        </w:rPr>
      </w:pPr>
      <w:r w:rsidRPr="00551921">
        <w:rPr>
          <w:rFonts w:eastAsia="Times New Roman" w:cstheme="minorHAnsi"/>
          <w:noProof/>
          <w:lang w:eastAsia="sk-SK"/>
        </w:rPr>
        <w:t>Identificați piața țintă:</w:t>
      </w:r>
    </w:p>
    <w:p w14:paraId="4660ABF0"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
          <w:iCs/>
          <w:noProof/>
          <w:lang w:eastAsia="sk-SK"/>
        </w:rPr>
      </w:pPr>
      <w:r w:rsidRPr="00551921">
        <w:rPr>
          <w:rFonts w:eastAsia="Times New Roman" w:cstheme="minorHAnsi"/>
          <w:iCs/>
          <w:noProof/>
          <w:lang w:eastAsia="sk-SK"/>
        </w:rPr>
        <w:t>Descrieți segmentul de piață/ grupul țintă căruia se adresează produsul/serviciul rezultat în urma investiției.</w:t>
      </w:r>
    </w:p>
    <w:p w14:paraId="05B0DF65"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Dimensiunea pieței țintă (mărimea pieței țintă și tendințele de evoluție pe orizontul de operare al obiectivului); Identificați aria geografică de acoperire a produsului/ serviciului.</w:t>
      </w:r>
    </w:p>
    <w:p w14:paraId="6D76EAEC"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Identificați clienţi existenţi şi potenţiali: în funcţie de piaţa de desfăşurare (intern, extern), beneficii pentru clienti, volumul vanzarilor, produselor/grupe de produse, analiza necesitatilor clientilor existenti si potentiali.</w:t>
      </w:r>
    </w:p>
    <w:p w14:paraId="061F59A6"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lang w:eastAsia="sk-SK"/>
        </w:rPr>
      </w:pPr>
      <w:r w:rsidRPr="00551921">
        <w:rPr>
          <w:rFonts w:eastAsia="Times New Roman" w:cstheme="minorHAnsi"/>
          <w:iCs/>
          <w:noProof/>
          <w:lang w:eastAsia="sk-SK"/>
        </w:rPr>
        <w:t>Analiza mediului concurențial care va cuprinde: Principalii concurenţi, punctele tari şi punctele slabe ale produsului/serviciului dvs. comparativ cu cel al competitorilor (direcţi şi indirecţi).</w:t>
      </w:r>
    </w:p>
    <w:p w14:paraId="7BBED6CB" w14:textId="77777777" w:rsidR="00CA1D61" w:rsidRPr="00551921" w:rsidRDefault="00CA1D61" w:rsidP="00CA1D61">
      <w:pPr>
        <w:widowControl w:val="0"/>
        <w:autoSpaceDE w:val="0"/>
        <w:autoSpaceDN w:val="0"/>
        <w:adjustRightInd w:val="0"/>
        <w:spacing w:before="40" w:after="40" w:line="240" w:lineRule="auto"/>
        <w:jc w:val="both"/>
        <w:rPr>
          <w:rFonts w:eastAsia="Times New Roman" w:cstheme="minorHAnsi"/>
          <w:noProof/>
          <w:lang w:eastAsia="sk-SK"/>
        </w:rPr>
      </w:pPr>
    </w:p>
    <w:p w14:paraId="6343315D" w14:textId="77777777" w:rsidR="00CA1D61" w:rsidRPr="00551921" w:rsidRDefault="00CA1D61" w:rsidP="00CA1D61">
      <w:pPr>
        <w:widowControl w:val="0"/>
        <w:autoSpaceDE w:val="0"/>
        <w:autoSpaceDN w:val="0"/>
        <w:adjustRightInd w:val="0"/>
        <w:spacing w:before="40" w:after="40" w:line="240" w:lineRule="auto"/>
        <w:jc w:val="both"/>
        <w:rPr>
          <w:rFonts w:eastAsia="Times New Roman" w:cstheme="minorHAnsi"/>
          <w:noProof/>
          <w:lang w:eastAsia="sk-SK"/>
        </w:rPr>
      </w:pPr>
      <w:r w:rsidRPr="00551921">
        <w:rPr>
          <w:rFonts w:eastAsia="Times New Roman" w:cstheme="minorHAnsi"/>
          <w:noProof/>
          <w:lang w:eastAsia="sk-SK"/>
        </w:rPr>
        <w:t>Descrieți obiectivele generale de marketing</w:t>
      </w:r>
    </w:p>
    <w:p w14:paraId="23C9B44C"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lang w:eastAsia="sk-SK"/>
        </w:rPr>
      </w:pPr>
      <w:r w:rsidRPr="00551921">
        <w:rPr>
          <w:rFonts w:eastAsia="Times New Roman" w:cstheme="minorHAnsi"/>
          <w:iCs/>
          <w:noProof/>
          <w:lang w:eastAsia="sk-SK"/>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0C169696" w14:textId="7777777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Obiectivele trebuie să fie corelate cu rezultatele analizei situației existente și trebuie să </w:t>
      </w:r>
      <w:r w:rsidRPr="00551921">
        <w:rPr>
          <w:rFonts w:eastAsia="Times New Roman" w:cstheme="minorHAnsi"/>
          <w:iCs/>
          <w:noProof/>
          <w:lang w:eastAsia="sk-SK"/>
        </w:rPr>
        <w:lastRenderedPageBreak/>
        <w:t>îndeplinească modelul SMART: Specific; Măsurabil; Realizabil; Realist, pe o anumită perioadă de Timp.</w:t>
      </w:r>
    </w:p>
    <w:p w14:paraId="599BBD33" w14:textId="77777777" w:rsidR="00CA1D61" w:rsidRPr="00551921" w:rsidRDefault="00CA1D61" w:rsidP="00CA1D61">
      <w:pPr>
        <w:widowControl w:val="0"/>
        <w:autoSpaceDE w:val="0"/>
        <w:autoSpaceDN w:val="0"/>
        <w:adjustRightInd w:val="0"/>
        <w:spacing w:before="40" w:after="40" w:line="240" w:lineRule="auto"/>
        <w:jc w:val="both"/>
        <w:rPr>
          <w:rFonts w:eastAsia="Times New Roman" w:cstheme="minorHAnsi"/>
          <w:noProof/>
          <w:lang w:eastAsia="sk-SK"/>
        </w:rPr>
      </w:pPr>
      <w:r w:rsidRPr="00551921">
        <w:rPr>
          <w:rFonts w:eastAsia="Times New Roman" w:cstheme="minorHAnsi"/>
          <w:noProof/>
          <w:lang w:eastAsia="sk-SK"/>
        </w:rPr>
        <w:t>Prezentați strategia (strategiile) de marketing (căile de urmat pentru atingerea obiectivelor de marketing)</w:t>
      </w:r>
    </w:p>
    <w:p w14:paraId="46B63D05" w14:textId="52CBB6D7" w:rsidR="00CA1D61" w:rsidRPr="0055192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În cadrul planului de marketing pot fi strategii de piață și strategii corespunzătoare fiecărui element al mix-ului de marketing (produs, preț, distribuție și promovare). </w:t>
      </w:r>
    </w:p>
    <w:p w14:paraId="264EB580" w14:textId="77777777" w:rsidR="00D9332E" w:rsidRPr="00551921" w:rsidRDefault="00D9332E" w:rsidP="00D9332E">
      <w:pPr>
        <w:widowControl w:val="0"/>
        <w:numPr>
          <w:ilvl w:val="0"/>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Strategiile de marketing vor fi descrise pentru fiecare dintre elementele mixtului de marketing, și anume:</w:t>
      </w:r>
    </w:p>
    <w:p w14:paraId="3495A6DF" w14:textId="77777777" w:rsidR="00D9332E" w:rsidRPr="00551921"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strategia de produs (se va descrie amănunțit produsul/serviciul, menționându-se caracteristicile și avantajele pe care le oferă clienților);</w:t>
      </w:r>
    </w:p>
    <w:p w14:paraId="6C2F9BC4" w14:textId="77777777" w:rsidR="00D9332E" w:rsidRPr="00551921"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9779779" w14:textId="77777777" w:rsidR="00D9332E" w:rsidRPr="00551921"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strategia de vânzări și distribuție (metode de vânzare și canale de distribuție);</w:t>
      </w:r>
    </w:p>
    <w:p w14:paraId="7BFB0519" w14:textId="77777777" w:rsidR="00D9332E" w:rsidRPr="00551921"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strategia de promovare și relații publice (se va urmări efectul dorit în promovare, costurile pe care le implică promovarea, mesajul ce va genera efectul dorit, mass-media ce vor fi utilizate și analiza rezultatelor promovării);</w:t>
      </w:r>
    </w:p>
    <w:p w14:paraId="584FCD72" w14:textId="77777777" w:rsidR="00CA1D61" w:rsidRPr="00551921" w:rsidRDefault="00CA1D61" w:rsidP="00D9332E">
      <w:pPr>
        <w:pStyle w:val="Heading1"/>
        <w:rPr>
          <w:rFonts w:asciiTheme="minorHAnsi" w:eastAsia="MS Gothic" w:hAnsiTheme="minorHAnsi" w:cstheme="minorHAnsi"/>
          <w:noProof/>
          <w:sz w:val="22"/>
          <w:szCs w:val="22"/>
          <w:lang w:eastAsia="sk-SK"/>
        </w:rPr>
      </w:pPr>
      <w:bookmarkStart w:id="18" w:name="_Toc446498582"/>
      <w:bookmarkStart w:id="19" w:name="_Toc447184861"/>
      <w:bookmarkStart w:id="20" w:name="_Toc205984534"/>
      <w:r w:rsidRPr="00551921">
        <w:rPr>
          <w:rFonts w:asciiTheme="minorHAnsi" w:eastAsia="MS Gothic" w:hAnsiTheme="minorHAnsi" w:cstheme="minorHAnsi"/>
          <w:noProof/>
          <w:sz w:val="22"/>
          <w:szCs w:val="22"/>
          <w:lang w:eastAsia="sk-SK"/>
        </w:rPr>
        <w:t>A</w:t>
      </w:r>
      <w:bookmarkEnd w:id="18"/>
      <w:r w:rsidRPr="00551921">
        <w:rPr>
          <w:rFonts w:asciiTheme="minorHAnsi" w:eastAsia="MS Gothic" w:hAnsiTheme="minorHAnsi" w:cstheme="minorHAnsi"/>
          <w:noProof/>
          <w:sz w:val="22"/>
          <w:szCs w:val="22"/>
          <w:lang w:eastAsia="sk-SK"/>
        </w:rPr>
        <w:t>naliza și previziunea financiară</w:t>
      </w:r>
      <w:bookmarkEnd w:id="19"/>
      <w:bookmarkEnd w:id="20"/>
    </w:p>
    <w:p w14:paraId="599A4F71"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Analiza și previziunea financiară a investiției cuprinde următoarele seturi de date și analize:</w:t>
      </w:r>
    </w:p>
    <w:p w14:paraId="0FE690F3" w14:textId="77777777" w:rsidR="00D9332E" w:rsidRPr="00551921" w:rsidRDefault="00D9332E" w:rsidP="00D9332E">
      <w:pPr>
        <w:widowControl w:val="0"/>
        <w:numPr>
          <w:ilvl w:val="0"/>
          <w:numId w:val="17"/>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Analiza întreprinderii solicitante – situația curentă</w:t>
      </w:r>
    </w:p>
    <w:p w14:paraId="1B536729" w14:textId="77777777" w:rsidR="00D9332E" w:rsidRPr="00551921" w:rsidRDefault="00D9332E" w:rsidP="00D9332E">
      <w:pPr>
        <w:widowControl w:val="0"/>
        <w:numPr>
          <w:ilvl w:val="0"/>
          <w:numId w:val="17"/>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Bugetul proiectului și planul de finanțare</w:t>
      </w:r>
    </w:p>
    <w:p w14:paraId="69A9622A" w14:textId="77777777" w:rsidR="00D9332E" w:rsidRPr="00551921" w:rsidRDefault="00D9332E" w:rsidP="00D9332E">
      <w:pPr>
        <w:widowControl w:val="0"/>
        <w:numPr>
          <w:ilvl w:val="0"/>
          <w:numId w:val="17"/>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Analiza financiară a investiției</w:t>
      </w:r>
    </w:p>
    <w:p w14:paraId="2227D008" w14:textId="77777777" w:rsidR="00D9332E" w:rsidRPr="00551921" w:rsidRDefault="00D9332E" w:rsidP="00D9332E">
      <w:pPr>
        <w:widowControl w:val="0"/>
        <w:numPr>
          <w:ilvl w:val="0"/>
          <w:numId w:val="17"/>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Analiza întreprinderii solicitante – proiecții financiare</w:t>
      </w:r>
    </w:p>
    <w:p w14:paraId="6C649686"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69EF87CA"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O parte din datele solicitate mai jos vor fi introduse în </w:t>
      </w:r>
      <w:r w:rsidRPr="00551921">
        <w:rPr>
          <w:rFonts w:eastAsia="Times New Roman" w:cstheme="minorHAnsi"/>
          <w:b/>
          <w:iCs/>
          <w:noProof/>
          <w:lang w:eastAsia="sk-SK"/>
        </w:rPr>
        <w:t>macheta standard în format foaie de lucru</w:t>
      </w:r>
      <w:r w:rsidRPr="00551921">
        <w:rPr>
          <w:rFonts w:eastAsia="Times New Roman" w:cstheme="minorHAnsi"/>
          <w:iCs/>
          <w:noProof/>
          <w:lang w:eastAsia="sk-SK"/>
        </w:rPr>
        <w:t xml:space="preserve"> (worksheet Excel) atașată la modelul planului de afaceri (Analiza și previziunea financiară). Toate valorile se introduc în lei. Datele previzionate se fundamentează în valori reale (în prețuri constante, fără a lua în calcul impactul inflației). Datele se introduc numai în celulele marcate cu gri. Modificarea formulelor de calcul poate conduce la respingerea cererii de finanțare.</w:t>
      </w:r>
    </w:p>
    <w:p w14:paraId="25394CFE" w14:textId="1192ED58"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Orizontul de timp pentru care sunt realizate previziunile financiare este de 10 ani.</w:t>
      </w:r>
    </w:p>
    <w:p w14:paraId="224B6260"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4109B5E5"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Pe lângă machetă, solicitantul va furniza, în secțiunile de mai jos, informații suplimentare, după cum se specifică.</w:t>
      </w:r>
    </w:p>
    <w:p w14:paraId="2C93F4CC"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43231172"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33612C5D" w14:textId="77777777" w:rsidR="00D9332E" w:rsidRPr="00551921" w:rsidRDefault="00D9332E" w:rsidP="00D9332E">
      <w:pPr>
        <w:widowControl w:val="0"/>
        <w:numPr>
          <w:ilvl w:val="0"/>
          <w:numId w:val="13"/>
        </w:numPr>
        <w:autoSpaceDE w:val="0"/>
        <w:autoSpaceDN w:val="0"/>
        <w:adjustRightInd w:val="0"/>
        <w:spacing w:after="0" w:line="240" w:lineRule="auto"/>
        <w:contextualSpacing/>
        <w:jc w:val="both"/>
        <w:rPr>
          <w:rFonts w:eastAsia="Times New Roman" w:cstheme="minorHAnsi"/>
          <w:b/>
          <w:iCs/>
          <w:noProof/>
          <w:lang w:eastAsia="sk-SK"/>
        </w:rPr>
      </w:pPr>
      <w:r w:rsidRPr="00551921">
        <w:rPr>
          <w:rFonts w:eastAsia="Times New Roman" w:cstheme="minorHAnsi"/>
          <w:b/>
          <w:iCs/>
          <w:noProof/>
          <w:lang w:eastAsia="sk-SK"/>
        </w:rPr>
        <w:t>Analiza întreprinderii solicitante – situația curentă</w:t>
      </w:r>
    </w:p>
    <w:p w14:paraId="31EFBF7B"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Următoarele foi de lucru din macheta standard în format .xls fac obiectul analizei întreprinderii solicitante:</w:t>
      </w:r>
    </w:p>
    <w:p w14:paraId="5591A767" w14:textId="77777777" w:rsidR="00D9332E" w:rsidRPr="00551921"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1.A-Bilant</w:t>
      </w:r>
      <w:r w:rsidRPr="00551921">
        <w:rPr>
          <w:rFonts w:eastAsia="Times New Roman" w:cstheme="minorHAnsi"/>
          <w:iCs/>
          <w:noProof/>
          <w:lang w:eastAsia="sk-SK"/>
        </w:rPr>
        <w:t>: Completați cu informații din bilanțul aferent ultimelor trei exercitii financiare incheiate (ultimii 3 ani fiscali). Solicitanții care au mai puțin de 3 exerciții financiare încheiate vor completa doar coloanele aferente anului (N), respectiv (N-1).</w:t>
      </w:r>
    </w:p>
    <w:p w14:paraId="4FCFEC77" w14:textId="77777777" w:rsidR="00D9332E" w:rsidRPr="00551921"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1.B-ContPP</w:t>
      </w:r>
      <w:r w:rsidRPr="00551921">
        <w:rPr>
          <w:rFonts w:eastAsia="Times New Roman" w:cstheme="minorHAnsi"/>
          <w:iCs/>
          <w:noProof/>
          <w:lang w:eastAsia="sk-SK"/>
        </w:rPr>
        <w:t>: Completați cu informatii din Contul de profit și pierdere aferent ultimelor trei exercitii financiare incheiate (ultimii 3 ani fiscali). Solicitanții care au mai puțin de 3 exerciții financiare încheiate vor completa doar coloanele aferente anului (N), respectiv (N-1).</w:t>
      </w:r>
    </w:p>
    <w:p w14:paraId="76AF6718" w14:textId="77777777" w:rsidR="00D9332E" w:rsidRPr="00551921"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1.C-Analiza_fin_extinsa</w:t>
      </w:r>
      <w:r w:rsidRPr="00551921">
        <w:rPr>
          <w:rFonts w:eastAsia="Times New Roman" w:cstheme="minorHAnsi"/>
          <w:iCs/>
          <w:noProof/>
          <w:lang w:eastAsia="sk-SK"/>
        </w:rPr>
        <w:t xml:space="preserve"> – foaie de lucru intermediară. Datele și indicatorii se calculeaza în mod automat in baza informațiilor introduse în foile de lucru 1.A și 1.B. Aceste date sunt utilizate la calculul indicatorilor din foaia de lucru 1.D-Analiza_fin_indicatori</w:t>
      </w:r>
    </w:p>
    <w:p w14:paraId="42130A11" w14:textId="77777777" w:rsidR="00D9332E" w:rsidRPr="00551921"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1.D-Analiza_fin_indicatori</w:t>
      </w:r>
      <w:r w:rsidRPr="00551921">
        <w:rPr>
          <w:rFonts w:eastAsia="Times New Roman" w:cstheme="minorHAnsi"/>
          <w:iCs/>
          <w:noProof/>
          <w:lang w:eastAsia="sk-SK"/>
        </w:rPr>
        <w:t xml:space="preserve">: Completarea datelor se face în mod automat, în baza informațiilor introduse în foile de lucru 1.A și 1.B, precum și a analizei financiare extinse (foaia de lucru 1.C). </w:t>
      </w:r>
      <w:r w:rsidRPr="00551921">
        <w:rPr>
          <w:rFonts w:eastAsia="Times New Roman" w:cstheme="minorHAnsi"/>
          <w:iCs/>
          <w:noProof/>
          <w:lang w:eastAsia="sk-SK"/>
        </w:rPr>
        <w:lastRenderedPageBreak/>
        <w:t xml:space="preserve">Scopul analizei este de calcula și interpreta indicatori de echilibru financiar, solduri intermediare de gestiune, rate de rentabilitate și de gestiune, rate de lichiditate, solvabilitate, îndatorare. </w:t>
      </w:r>
    </w:p>
    <w:p w14:paraId="6F75FBE0" w14:textId="61013671" w:rsidR="00D9332E" w:rsidRPr="00551921"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1.E-Întreprindere_in_dificultate</w:t>
      </w:r>
      <w:r w:rsidRPr="00551921">
        <w:rPr>
          <w:rFonts w:eastAsia="Times New Roman" w:cstheme="minorHAnsi"/>
          <w:iCs/>
          <w:noProof/>
          <w:lang w:eastAsia="sk-SK"/>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(pct. 2 și 3 din foaia de lucru) fac obiectul Declarației </w:t>
      </w:r>
      <w:r w:rsidR="0089362D" w:rsidRPr="00551921">
        <w:rPr>
          <w:rFonts w:eastAsia="Times New Roman" w:cstheme="minorHAnsi"/>
          <w:iCs/>
          <w:noProof/>
          <w:lang w:eastAsia="sk-SK"/>
        </w:rPr>
        <w:t>IMM</w:t>
      </w:r>
      <w:r w:rsidRPr="00551921">
        <w:rPr>
          <w:rFonts w:eastAsia="Times New Roman" w:cstheme="minorHAnsi"/>
          <w:iCs/>
          <w:noProof/>
          <w:lang w:eastAsia="sk-SK"/>
        </w:rPr>
        <w:t>, pe propria răspundere.</w:t>
      </w:r>
    </w:p>
    <w:p w14:paraId="1C4CA814" w14:textId="77777777" w:rsidR="00D9332E" w:rsidRPr="00551921" w:rsidRDefault="00D9332E" w:rsidP="00D9332E">
      <w:pPr>
        <w:widowControl w:val="0"/>
        <w:autoSpaceDE w:val="0"/>
        <w:autoSpaceDN w:val="0"/>
        <w:adjustRightInd w:val="0"/>
        <w:spacing w:after="0" w:line="240" w:lineRule="auto"/>
        <w:ind w:left="540" w:hanging="270"/>
        <w:jc w:val="both"/>
        <w:rPr>
          <w:rFonts w:eastAsia="Times New Roman" w:cstheme="minorHAnsi"/>
          <w:iCs/>
          <w:noProof/>
          <w:lang w:eastAsia="sk-SK"/>
        </w:rPr>
      </w:pPr>
    </w:p>
    <w:p w14:paraId="43D8C9BA"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Pe lângă completarea foilor de lucru menționate mai sus, nu este necesară prezentarea altor detalii în această secțiune a planului de afaceri.</w:t>
      </w:r>
    </w:p>
    <w:p w14:paraId="6EBFC2D4"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4DA22C30"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6185F9F0" w14:textId="77777777" w:rsidR="00D9332E" w:rsidRPr="00551921" w:rsidRDefault="00D9332E" w:rsidP="00D9332E">
      <w:pPr>
        <w:widowControl w:val="0"/>
        <w:numPr>
          <w:ilvl w:val="0"/>
          <w:numId w:val="13"/>
        </w:numPr>
        <w:autoSpaceDE w:val="0"/>
        <w:autoSpaceDN w:val="0"/>
        <w:adjustRightInd w:val="0"/>
        <w:spacing w:after="0" w:line="240" w:lineRule="auto"/>
        <w:contextualSpacing/>
        <w:jc w:val="both"/>
        <w:rPr>
          <w:rFonts w:eastAsia="Times New Roman" w:cstheme="minorHAnsi"/>
          <w:b/>
          <w:iCs/>
          <w:noProof/>
          <w:lang w:eastAsia="sk-SK"/>
        </w:rPr>
      </w:pPr>
      <w:r w:rsidRPr="00551921">
        <w:rPr>
          <w:rFonts w:eastAsia="Times New Roman" w:cstheme="minorHAnsi"/>
          <w:b/>
          <w:iCs/>
          <w:noProof/>
          <w:lang w:eastAsia="sk-SK"/>
        </w:rPr>
        <w:t>Bugetul proiectului și planul investițional</w:t>
      </w:r>
    </w:p>
    <w:p w14:paraId="6BD2577C"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Următoarele foi de lucru din macheta standard în format .xls fac obiectul analizei bugetului proiectului și a planului investițional:</w:t>
      </w:r>
    </w:p>
    <w:p w14:paraId="7F730E14"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2A-Buget_cerere</w:t>
      </w:r>
      <w:r w:rsidRPr="00551921">
        <w:rPr>
          <w:rFonts w:eastAsia="Times New Roman" w:cstheme="minorHAnsi"/>
          <w:iCs/>
          <w:noProof/>
          <w:lang w:eastAsia="sk-SK"/>
        </w:rPr>
        <w:t xml:space="preserve">: Se va completa cu valorile din bugetul proiectului, așa cum au fost incluse în formularul cererii de finanțare. </w:t>
      </w:r>
    </w:p>
    <w:p w14:paraId="7BF013F7"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2B-Investitie</w:t>
      </w:r>
      <w:r w:rsidRPr="00551921">
        <w:rPr>
          <w:rFonts w:eastAsia="Times New Roman" w:cstheme="minorHAnsi"/>
          <w:iCs/>
          <w:noProof/>
          <w:lang w:eastAsia="sk-SK"/>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43AF0ED" w14:textId="77777777" w:rsidR="00D9332E" w:rsidRPr="00551921" w:rsidRDefault="00D9332E" w:rsidP="00D9332E">
      <w:pPr>
        <w:widowControl w:val="0"/>
        <w:tabs>
          <w:tab w:val="left" w:pos="1890"/>
        </w:tabs>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Pe lângă completarea foilor de lucru menționate mai sus, </w:t>
      </w:r>
      <w:r w:rsidRPr="00551921">
        <w:rPr>
          <w:rFonts w:eastAsia="Times New Roman" w:cstheme="minorHAnsi"/>
          <w:b/>
          <w:iCs/>
          <w:noProof/>
          <w:lang w:eastAsia="sk-SK"/>
        </w:rPr>
        <w:t>este necesară detalierea următoarelor aspecte</w:t>
      </w:r>
      <w:r w:rsidRPr="00551921">
        <w:rPr>
          <w:rFonts w:eastAsia="Times New Roman" w:cstheme="minorHAnsi"/>
          <w:iCs/>
          <w:noProof/>
          <w:lang w:eastAsia="sk-SK"/>
        </w:rPr>
        <w:t xml:space="preserve"> în această secțiune a planului de afaceri:</w:t>
      </w:r>
    </w:p>
    <w:p w14:paraId="24399A3A" w14:textId="2AB94A62"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 xml:space="preserve">Fundamentați bugetul proiectului, spre exemplu prin oferte de preț/ cataloage/ website-uri, trimitere la o analiza, la un studiu de piață, orice document anexat care poate să susțină prețul inclus în buget (cel puțin </w:t>
      </w:r>
      <w:r w:rsidR="00264881" w:rsidRPr="00551921">
        <w:rPr>
          <w:rFonts w:eastAsia="Times New Roman" w:cstheme="minorHAnsi"/>
          <w:iCs/>
          <w:noProof/>
          <w:lang w:eastAsia="sk-SK"/>
        </w:rPr>
        <w:t>2</w:t>
      </w:r>
      <w:ins w:id="21" w:author="Gianina" w:date="2024-08-12T16:20:00Z">
        <w:r w:rsidR="00264881" w:rsidRPr="00551921">
          <w:rPr>
            <w:rFonts w:eastAsia="Times New Roman" w:cstheme="minorHAnsi"/>
            <w:iCs/>
            <w:noProof/>
            <w:lang w:eastAsia="sk-SK"/>
          </w:rPr>
          <w:t xml:space="preserve"> </w:t>
        </w:r>
      </w:ins>
      <w:r w:rsidRPr="00551921">
        <w:rPr>
          <w:rFonts w:eastAsia="Times New Roman" w:cstheme="minorHAnsi"/>
          <w:iCs/>
          <w:noProof/>
          <w:lang w:eastAsia="sk-SK"/>
        </w:rPr>
        <w:t>surse verificabile). Anexați orice documente justificative care sunt de natură să fundamenteze bugetul proiectului și costurile de investiție</w:t>
      </w:r>
    </w:p>
    <w:p w14:paraId="50DE6CA6"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Justificați valorile estimate ale costurilor de investiție și necesitatea acestora în contextul investiției.</w:t>
      </w:r>
    </w:p>
    <w:p w14:paraId="7FFB0460"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Furnizați detalii în legătură cu planul de finanțare a investiției, respectiv sursele de finanțare a costurilor investiționale</w:t>
      </w:r>
    </w:p>
    <w:p w14:paraId="5BE3E28A"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5076B826"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758378D8" w14:textId="77777777" w:rsidR="00D9332E" w:rsidRPr="00551921" w:rsidRDefault="00D9332E" w:rsidP="00D9332E">
      <w:pPr>
        <w:widowControl w:val="0"/>
        <w:numPr>
          <w:ilvl w:val="0"/>
          <w:numId w:val="13"/>
        </w:numPr>
        <w:autoSpaceDE w:val="0"/>
        <w:autoSpaceDN w:val="0"/>
        <w:adjustRightInd w:val="0"/>
        <w:spacing w:after="0" w:line="240" w:lineRule="auto"/>
        <w:contextualSpacing/>
        <w:jc w:val="both"/>
        <w:rPr>
          <w:rFonts w:eastAsia="Times New Roman" w:cstheme="minorHAnsi"/>
          <w:b/>
          <w:iCs/>
          <w:noProof/>
          <w:lang w:eastAsia="sk-SK"/>
        </w:rPr>
      </w:pPr>
      <w:r w:rsidRPr="00551921">
        <w:rPr>
          <w:rFonts w:eastAsia="Times New Roman" w:cstheme="minorHAnsi"/>
          <w:b/>
          <w:iCs/>
          <w:noProof/>
          <w:lang w:eastAsia="sk-SK"/>
        </w:rPr>
        <w:t>ANALIZA FINANCIARĂ A INVESTIȚIEI</w:t>
      </w:r>
    </w:p>
    <w:p w14:paraId="4FBFFE03"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1380A98F"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Următoarele foi de lucru din macheta standard în format .xls fac obiectul analizei financiare a investiției (indicatorii de rentabilitatea și sustenabilitatea):</w:t>
      </w:r>
    </w:p>
    <w:p w14:paraId="49F59F13"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3A-Proiectii_fin_investitie</w:t>
      </w:r>
      <w:r w:rsidRPr="00551921">
        <w:rPr>
          <w:rFonts w:eastAsia="Times New Roman" w:cstheme="minorHAnsi"/>
          <w:iCs/>
          <w:noProof/>
          <w:lang w:eastAsia="sk-SK"/>
        </w:rPr>
        <w:t>: completați cu proiecțiile de venituri și cheltuieli aferente activității ce face obiectul proiectului de investiții, în următoarele scenarii:</w:t>
      </w:r>
    </w:p>
    <w:p w14:paraId="6EE48AB8"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Fără adoptarea proiectului de investiție (Tabel 1) - completați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50AAA77C"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si cheltuieli suplimentare in aceasta perioada).</w:t>
      </w:r>
    </w:p>
    <w:p w14:paraId="3DE81697"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 xml:space="preserve">Metoda utilizată în elaborarea proiecţiilor financiare este cea a „fluxului net de numerar </w:t>
      </w:r>
      <w:r w:rsidRPr="00551921">
        <w:rPr>
          <w:rFonts w:eastAsia="Times New Roman" w:cstheme="minorHAnsi"/>
          <w:iCs/>
          <w:noProof/>
          <w:lang w:eastAsia="sk-SK"/>
        </w:rPr>
        <w:lastRenderedPageBreak/>
        <w:t>actualizat”. În această metodă fluxurile non-monetare, cum ar fi amortizarea şi provizioanele, nu sunt luate în considerare</w:t>
      </w:r>
    </w:p>
    <w:p w14:paraId="0BB770D5"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b/>
          <w:iCs/>
          <w:noProof/>
          <w:lang w:eastAsia="sk-SK"/>
        </w:rPr>
        <w:t xml:space="preserve">3B-Rentabilitate_investitie: </w:t>
      </w:r>
      <w:r w:rsidRPr="00551921">
        <w:rPr>
          <w:rFonts w:eastAsia="Times New Roman" w:cstheme="minorHAnsi"/>
          <w:iCs/>
          <w:noProof/>
          <w:lang w:eastAsia="sk-SK"/>
        </w:rPr>
        <w:t>Evaluarea profitabilității financiare a investiției și a capitalului propriu (Rentabilitatea investiției)</w:t>
      </w:r>
    </w:p>
    <w:p w14:paraId="177043EB"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8EA4C1D"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 xml:space="preserve">Fluxurile de numerar vizează atât perioada investițională, cat si perioada de operare. In acest sens, costurile investiționale sunt considerate fluxuri de ieșire, iar la finalul perioadei de referință este luata in calcul si valoarea reziduala ca element de intrare. </w:t>
      </w:r>
    </w:p>
    <w:p w14:paraId="5F76C1C9"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69F52045"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Rata de actualizare recomandată în cadrul analizei de rentabilitate a proiectului de investiție pentru actualizarea fluxurilor de numerar nete este de 4 % în termeni reali (analiza va fi realizată în preturi constante, fără a realiza ajustări în funcție de rata inflației)</w:t>
      </w:r>
    </w:p>
    <w:p w14:paraId="7BE3F89D" w14:textId="77777777" w:rsidR="00D9332E" w:rsidRPr="00551921" w:rsidRDefault="00D9332E" w:rsidP="0089362D">
      <w:pPr>
        <w:widowControl w:val="0"/>
        <w:autoSpaceDE w:val="0"/>
        <w:autoSpaceDN w:val="0"/>
        <w:adjustRightInd w:val="0"/>
        <w:spacing w:after="0" w:line="240" w:lineRule="auto"/>
        <w:ind w:left="540"/>
        <w:contextualSpacing/>
        <w:jc w:val="both"/>
        <w:rPr>
          <w:rFonts w:eastAsia="Times New Roman" w:cstheme="minorHAnsi"/>
          <w:iCs/>
          <w:noProof/>
          <w:lang w:eastAsia="sk-SK"/>
        </w:rPr>
      </w:pPr>
      <w:r w:rsidRPr="00551921">
        <w:rPr>
          <w:rFonts w:eastAsia="Times New Roman" w:cstheme="minorHAnsi"/>
          <w:iCs/>
          <w:noProof/>
          <w:lang w:eastAsia="sk-SK"/>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73C5A168" w14:textId="77777777" w:rsidR="00D9332E" w:rsidRPr="00551921" w:rsidRDefault="00D9332E" w:rsidP="00D9332E">
      <w:pPr>
        <w:widowControl w:val="0"/>
        <w:autoSpaceDE w:val="0"/>
        <w:autoSpaceDN w:val="0"/>
        <w:adjustRightInd w:val="0"/>
        <w:spacing w:after="0" w:line="240" w:lineRule="auto"/>
        <w:ind w:left="1440"/>
        <w:contextualSpacing/>
        <w:jc w:val="both"/>
        <w:rPr>
          <w:rFonts w:eastAsia="Times New Roman" w:cstheme="minorHAnsi"/>
          <w:b/>
          <w:iCs/>
          <w:noProof/>
          <w:lang w:eastAsia="sk-SK"/>
        </w:rPr>
      </w:pPr>
    </w:p>
    <w:p w14:paraId="7FCE1514"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200B9BAD" w14:textId="77777777" w:rsidR="00D9332E" w:rsidRPr="00551921" w:rsidRDefault="00D9332E" w:rsidP="00D9332E">
      <w:pPr>
        <w:widowControl w:val="0"/>
        <w:tabs>
          <w:tab w:val="left" w:pos="1890"/>
        </w:tabs>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Pe lângă completarea foilor de lucru menționate mai sus, </w:t>
      </w:r>
      <w:r w:rsidRPr="00551921">
        <w:rPr>
          <w:rFonts w:eastAsia="Times New Roman" w:cstheme="minorHAnsi"/>
          <w:b/>
          <w:iCs/>
          <w:noProof/>
          <w:lang w:eastAsia="sk-SK"/>
        </w:rPr>
        <w:t>este necesară detalierea următoarelor aspecte</w:t>
      </w:r>
      <w:r w:rsidRPr="00551921">
        <w:rPr>
          <w:rFonts w:eastAsia="Times New Roman" w:cstheme="minorHAnsi"/>
          <w:iCs/>
          <w:noProof/>
          <w:lang w:eastAsia="sk-SK"/>
        </w:rPr>
        <w:t xml:space="preserve"> în această secțiune a planului de afaceri:</w:t>
      </w:r>
    </w:p>
    <w:p w14:paraId="785FF59D"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145E89F7"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eastAsia="Times New Roman" w:cstheme="minorHAnsi"/>
          <w:iCs/>
          <w:noProof/>
          <w:lang w:eastAsia="sk-SK"/>
        </w:rPr>
      </w:pPr>
      <w:r w:rsidRPr="00551921">
        <w:rPr>
          <w:rFonts w:eastAsia="Times New Roman" w:cstheme="minorHAnsi"/>
          <w:iCs/>
          <w:noProof/>
          <w:lang w:eastAsia="sk-SK"/>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09DF7B03"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eastAsia="Times New Roman" w:cstheme="minorHAnsi"/>
          <w:iCs/>
          <w:noProof/>
          <w:lang w:eastAsia="sk-SK"/>
        </w:rPr>
      </w:pPr>
      <w:r w:rsidRPr="00551921">
        <w:rPr>
          <w:rFonts w:eastAsia="Times New Roman" w:cstheme="minorHAnsi"/>
          <w:iCs/>
          <w:noProof/>
          <w:lang w:eastAsia="sk-SK"/>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5D7ED0FE" w14:textId="77777777" w:rsidR="00D9332E" w:rsidRPr="00551921"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 xml:space="preserve">Detaliați </w:t>
      </w:r>
      <w:r w:rsidRPr="00551921">
        <w:rPr>
          <w:rFonts w:eastAsia="Times New Roman" w:cstheme="minorHAnsi"/>
          <w:b/>
          <w:iCs/>
          <w:noProof/>
          <w:lang w:eastAsia="sk-SK"/>
        </w:rPr>
        <w:t>veniturile din exploatare</w:t>
      </w:r>
      <w:r w:rsidRPr="00551921">
        <w:rPr>
          <w:rFonts w:eastAsia="Times New Roman" w:cstheme="minorHAnsi"/>
          <w:iCs/>
          <w:noProof/>
          <w:lang w:eastAsia="sk-SK"/>
        </w:rPr>
        <w:t>:</w:t>
      </w:r>
    </w:p>
    <w:p w14:paraId="6524953C"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eastAsia="Times New Roman" w:cstheme="minorHAnsi"/>
          <w:iCs/>
          <w:noProof/>
          <w:lang w:eastAsia="sk-SK"/>
        </w:rPr>
      </w:pPr>
      <w:r w:rsidRPr="00551921">
        <w:rPr>
          <w:rFonts w:eastAsia="Times New Roman" w:cstheme="minorHAnsi"/>
          <w:iCs/>
          <w:noProof/>
          <w:lang w:eastAsia="sk-SK"/>
        </w:rPr>
        <w:t xml:space="preserve">In proiecția veniturilor din exploatare se vor avea in vedere veniturile asupra cărora implementarea investiției produce efecte,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w:t>
      </w:r>
    </w:p>
    <w:p w14:paraId="477E0D64" w14:textId="77777777" w:rsidR="00D9332E" w:rsidRPr="00551921"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eastAsia="Times New Roman" w:cstheme="minorHAnsi"/>
          <w:iCs/>
          <w:noProof/>
          <w:lang w:eastAsia="sk-SK"/>
        </w:rPr>
      </w:pPr>
      <w:r w:rsidRPr="00551921">
        <w:rPr>
          <w:rFonts w:eastAsia="Times New Roman" w:cstheme="minorHAnsi"/>
          <w:iCs/>
          <w:noProof/>
          <w:lang w:eastAsia="sk-SK"/>
        </w:rPr>
        <w:t xml:space="preserve">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w:t>
      </w:r>
      <w:r w:rsidRPr="00551921">
        <w:rPr>
          <w:rFonts w:eastAsia="Times New Roman" w:cstheme="minorHAnsi"/>
          <w:iCs/>
          <w:noProof/>
          <w:lang w:eastAsia="sk-SK"/>
        </w:rPr>
        <w:lastRenderedPageBreak/>
        <w:t>asupra ipotezelor conform cărora preturile/tarifele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05"/>
        <w:gridCol w:w="546"/>
        <w:gridCol w:w="754"/>
        <w:gridCol w:w="1051"/>
        <w:gridCol w:w="1051"/>
        <w:gridCol w:w="1051"/>
        <w:gridCol w:w="546"/>
        <w:gridCol w:w="754"/>
        <w:gridCol w:w="1051"/>
        <w:gridCol w:w="1051"/>
        <w:gridCol w:w="1051"/>
      </w:tblGrid>
      <w:tr w:rsidR="00D9332E" w:rsidRPr="00551921" w14:paraId="071EEA10" w14:textId="77777777" w:rsidTr="00D9332E">
        <w:tc>
          <w:tcPr>
            <w:tcW w:w="1129" w:type="dxa"/>
            <w:vMerge w:val="restart"/>
            <w:shd w:val="clear" w:color="auto" w:fill="BDD6EE"/>
            <w:vAlign w:val="center"/>
          </w:tcPr>
          <w:p w14:paraId="49D4931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 produs/ serviciu</w:t>
            </w:r>
          </w:p>
        </w:tc>
        <w:tc>
          <w:tcPr>
            <w:tcW w:w="4111" w:type="dxa"/>
            <w:gridSpan w:val="5"/>
            <w:shd w:val="clear" w:color="auto" w:fill="BDD6EE"/>
            <w:vAlign w:val="center"/>
          </w:tcPr>
          <w:p w14:paraId="7B1AAF9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1</w:t>
            </w:r>
          </w:p>
        </w:tc>
        <w:tc>
          <w:tcPr>
            <w:tcW w:w="4018" w:type="dxa"/>
            <w:gridSpan w:val="5"/>
            <w:shd w:val="clear" w:color="auto" w:fill="BDD6EE"/>
            <w:vAlign w:val="center"/>
          </w:tcPr>
          <w:p w14:paraId="49CE36F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2</w:t>
            </w:r>
          </w:p>
        </w:tc>
      </w:tr>
      <w:tr w:rsidR="00D9332E" w:rsidRPr="00551921" w14:paraId="56B5D19D" w14:textId="77777777" w:rsidTr="00D9332E">
        <w:tc>
          <w:tcPr>
            <w:tcW w:w="1129" w:type="dxa"/>
            <w:vMerge/>
            <w:shd w:val="clear" w:color="auto" w:fill="BDD6EE"/>
            <w:vAlign w:val="center"/>
          </w:tcPr>
          <w:p w14:paraId="48061CD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p>
        </w:tc>
        <w:tc>
          <w:tcPr>
            <w:tcW w:w="486" w:type="dxa"/>
            <w:shd w:val="clear" w:color="auto" w:fill="BDD6EE"/>
            <w:vAlign w:val="center"/>
          </w:tcPr>
          <w:p w14:paraId="2D8E14D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3EC24BA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3EDE284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6BBD06D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1 (lei)</w:t>
            </w:r>
          </w:p>
        </w:tc>
        <w:tc>
          <w:tcPr>
            <w:tcW w:w="992" w:type="dxa"/>
            <w:shd w:val="clear" w:color="auto" w:fill="BDD6EE"/>
            <w:vAlign w:val="center"/>
          </w:tcPr>
          <w:p w14:paraId="4DBD0D8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1 (lei)</w:t>
            </w:r>
          </w:p>
        </w:tc>
        <w:tc>
          <w:tcPr>
            <w:tcW w:w="486" w:type="dxa"/>
            <w:shd w:val="clear" w:color="auto" w:fill="BDD6EE"/>
            <w:vAlign w:val="center"/>
          </w:tcPr>
          <w:p w14:paraId="68BD95C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4C284FB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4187A19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0B4FAE0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2 (lei)</w:t>
            </w:r>
          </w:p>
        </w:tc>
        <w:tc>
          <w:tcPr>
            <w:tcW w:w="899" w:type="dxa"/>
            <w:shd w:val="clear" w:color="auto" w:fill="BDD6EE"/>
            <w:vAlign w:val="center"/>
          </w:tcPr>
          <w:p w14:paraId="0AD2DEB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2 (lei)</w:t>
            </w:r>
          </w:p>
        </w:tc>
      </w:tr>
      <w:tr w:rsidR="00D9332E" w:rsidRPr="00551921" w14:paraId="03C8E2D1" w14:textId="77777777" w:rsidTr="00D9332E">
        <w:tc>
          <w:tcPr>
            <w:tcW w:w="1129" w:type="dxa"/>
          </w:tcPr>
          <w:p w14:paraId="18375F6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F53FDC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43BDC2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77A106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0D4DF1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617E75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4B641B0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A6E613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79379B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FB1C81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256B77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29D6E22" w14:textId="77777777" w:rsidTr="00D9332E">
        <w:tc>
          <w:tcPr>
            <w:tcW w:w="1129" w:type="dxa"/>
          </w:tcPr>
          <w:p w14:paraId="4CB2213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68B080F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6512D1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33CD57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FD693A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75EAF11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130E40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BA8384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F84F3C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A892BA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B5B8F8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64B1A13" w14:textId="77777777" w:rsidTr="00D9332E">
        <w:tc>
          <w:tcPr>
            <w:tcW w:w="1129" w:type="dxa"/>
          </w:tcPr>
          <w:p w14:paraId="3C96C42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EEFCFA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0FF12F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4865B0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15EED3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01BF306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EAF7AB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D04706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E59757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8FD143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FFDCA6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78CFAC6" w14:textId="77777777" w:rsidTr="00D9332E">
        <w:tc>
          <w:tcPr>
            <w:tcW w:w="1129" w:type="dxa"/>
            <w:vMerge w:val="restart"/>
            <w:shd w:val="clear" w:color="auto" w:fill="BDD6EE"/>
            <w:vAlign w:val="center"/>
          </w:tcPr>
          <w:p w14:paraId="3A34358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 produs/ serviciu</w:t>
            </w:r>
          </w:p>
        </w:tc>
        <w:tc>
          <w:tcPr>
            <w:tcW w:w="4111" w:type="dxa"/>
            <w:gridSpan w:val="5"/>
            <w:shd w:val="clear" w:color="auto" w:fill="BDD6EE"/>
            <w:vAlign w:val="center"/>
          </w:tcPr>
          <w:p w14:paraId="7FF641C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3</w:t>
            </w:r>
          </w:p>
        </w:tc>
        <w:tc>
          <w:tcPr>
            <w:tcW w:w="4018" w:type="dxa"/>
            <w:gridSpan w:val="5"/>
            <w:shd w:val="clear" w:color="auto" w:fill="BDD6EE"/>
            <w:vAlign w:val="center"/>
          </w:tcPr>
          <w:p w14:paraId="2547336F"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 AN n</w:t>
            </w:r>
          </w:p>
        </w:tc>
      </w:tr>
      <w:tr w:rsidR="00D9332E" w:rsidRPr="00551921" w14:paraId="48F624AD" w14:textId="77777777" w:rsidTr="00D9332E">
        <w:tc>
          <w:tcPr>
            <w:tcW w:w="1129" w:type="dxa"/>
            <w:vMerge/>
            <w:shd w:val="clear" w:color="auto" w:fill="BDD6EE"/>
            <w:vAlign w:val="center"/>
          </w:tcPr>
          <w:p w14:paraId="367D426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p>
        </w:tc>
        <w:tc>
          <w:tcPr>
            <w:tcW w:w="486" w:type="dxa"/>
            <w:shd w:val="clear" w:color="auto" w:fill="BDD6EE"/>
            <w:vAlign w:val="center"/>
          </w:tcPr>
          <w:p w14:paraId="7E69B71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38A204B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3A9B90A9"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7D09755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1 (lei)</w:t>
            </w:r>
          </w:p>
        </w:tc>
        <w:tc>
          <w:tcPr>
            <w:tcW w:w="992" w:type="dxa"/>
            <w:shd w:val="clear" w:color="auto" w:fill="BDD6EE"/>
            <w:vAlign w:val="center"/>
          </w:tcPr>
          <w:p w14:paraId="6EE8660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1 (lei)</w:t>
            </w:r>
          </w:p>
        </w:tc>
        <w:tc>
          <w:tcPr>
            <w:tcW w:w="486" w:type="dxa"/>
            <w:shd w:val="clear" w:color="auto" w:fill="BDD6EE"/>
            <w:vAlign w:val="center"/>
          </w:tcPr>
          <w:p w14:paraId="649FBE89"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5F5D886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2247A4B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31863E7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n (lei)</w:t>
            </w:r>
          </w:p>
        </w:tc>
        <w:tc>
          <w:tcPr>
            <w:tcW w:w="899" w:type="dxa"/>
            <w:shd w:val="clear" w:color="auto" w:fill="BDD6EE"/>
            <w:vAlign w:val="center"/>
          </w:tcPr>
          <w:p w14:paraId="06175A7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n (lei)</w:t>
            </w:r>
          </w:p>
        </w:tc>
      </w:tr>
      <w:tr w:rsidR="00D9332E" w:rsidRPr="00551921" w14:paraId="19FD9F7F" w14:textId="77777777" w:rsidTr="00D9332E">
        <w:tc>
          <w:tcPr>
            <w:tcW w:w="1129" w:type="dxa"/>
          </w:tcPr>
          <w:p w14:paraId="25E9E97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9ADAA2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3664AD8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F61B8F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7302641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3DC6268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5C041E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6BAE5F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B950D5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02D064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A57164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5FAA843" w14:textId="77777777" w:rsidTr="00D9332E">
        <w:tc>
          <w:tcPr>
            <w:tcW w:w="1129" w:type="dxa"/>
          </w:tcPr>
          <w:p w14:paraId="31DC837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3ACF6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D71C20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02DBA0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545469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DB2490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BA9600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BD59A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C82BBD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E6CCA8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EA3337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4022152" w14:textId="77777777" w:rsidTr="00D9332E">
        <w:tc>
          <w:tcPr>
            <w:tcW w:w="1129" w:type="dxa"/>
          </w:tcPr>
          <w:p w14:paraId="1C15DD1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0DD0AC6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971CEF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E1DCFB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8B7891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5412DB6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27799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14FF9A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428B01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7F74B8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5193B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bl>
    <w:p w14:paraId="40C52D5E"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676A3C2C" w14:textId="77777777" w:rsidR="00D9332E" w:rsidRPr="00551921" w:rsidRDefault="00D9332E" w:rsidP="00192F7E">
      <w:pPr>
        <w:widowControl w:val="0"/>
        <w:numPr>
          <w:ilvl w:val="1"/>
          <w:numId w:val="1"/>
        </w:numPr>
        <w:tabs>
          <w:tab w:val="clear" w:pos="1440"/>
        </w:tabs>
        <w:autoSpaceDE w:val="0"/>
        <w:autoSpaceDN w:val="0"/>
        <w:adjustRightInd w:val="0"/>
        <w:spacing w:after="0" w:line="240" w:lineRule="auto"/>
        <w:ind w:left="540" w:hanging="270"/>
        <w:contextualSpacing/>
        <w:jc w:val="both"/>
        <w:rPr>
          <w:rFonts w:eastAsia="Times New Roman" w:cstheme="minorHAnsi"/>
          <w:iCs/>
          <w:noProof/>
          <w:lang w:eastAsia="sk-SK"/>
        </w:rPr>
      </w:pPr>
      <w:r w:rsidRPr="00551921">
        <w:rPr>
          <w:rFonts w:eastAsia="Times New Roman" w:cstheme="minorHAnsi"/>
          <w:iCs/>
          <w:noProof/>
          <w:lang w:eastAsia="sk-SK"/>
        </w:rPr>
        <w:t>Detaliați</w:t>
      </w:r>
      <w:r w:rsidRPr="00551921">
        <w:rPr>
          <w:rFonts w:eastAsia="Times New Roman" w:cstheme="minorHAnsi"/>
          <w:b/>
          <w:iCs/>
          <w:noProof/>
          <w:lang w:eastAsia="sk-SK"/>
        </w:rPr>
        <w:t xml:space="preserve"> Costurile de exploatare (operare)</w:t>
      </w:r>
      <w:r w:rsidRPr="00551921">
        <w:rPr>
          <w:rFonts w:eastAsia="Times New Roman" w:cstheme="minorHAnsi"/>
          <w:iCs/>
          <w:noProof/>
          <w:lang w:eastAsia="sk-SK"/>
        </w:rPr>
        <w:t xml:space="preserve"> pe elemente componente (costuri de personal, costuri de mentenanța/întreținere, costuri materiale, costuri administrative, etc), asociate veniturilor din exploatare.</w:t>
      </w:r>
    </w:p>
    <w:p w14:paraId="719359B2"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Datele si calculele din tabelul de mai jos vor justifica proiecțiile cheltuielilor. Acestea trebuie să fie realiste (corect estimate) şi necesare investiției.</w:t>
      </w:r>
    </w:p>
    <w:p w14:paraId="3CE4E937"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Toate articolele de cheltuieli care nu determină plăți efective, cum ar fi: amortizare, provizioane, neprevăzute etc, nu se vor lua în considerare în proiecția fluxului de numerar.</w:t>
      </w:r>
    </w:p>
    <w:p w14:paraId="34D3BE05"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 xml:space="preserve">Fluxurile financiare de natura dobânzilor și rambursările de credite se exclud din fluxurile de numerar pentru calculul indicatorilor de performanta ai proiectului. </w:t>
      </w:r>
    </w:p>
    <w:p w14:paraId="3A2D93E4"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Nu se iau în considerare impozitele, taxele și alte ieșiri de numerar care nu sunt legate de costurile de operare. Aferent activităţii de exploatare trebuie determinat impozitul pe profit (în funcţie de veniturile de exploatare impozabile şi cheltuielile de exploatare deductibile) sau, după caz, impozitul pe cifra de afaceri (în funcţie de cifra de afaceri).</w:t>
      </w:r>
    </w:p>
    <w:p w14:paraId="018F7603"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4"/>
        <w:gridCol w:w="1925"/>
        <w:gridCol w:w="1174"/>
        <w:gridCol w:w="1155"/>
        <w:gridCol w:w="1504"/>
        <w:gridCol w:w="1504"/>
      </w:tblGrid>
      <w:tr w:rsidR="00D9332E" w:rsidRPr="00551921" w14:paraId="5D208F49" w14:textId="77777777" w:rsidTr="00D9332E">
        <w:tc>
          <w:tcPr>
            <w:tcW w:w="1761" w:type="dxa"/>
            <w:shd w:val="clear" w:color="auto" w:fill="BDD6EE"/>
            <w:vAlign w:val="center"/>
          </w:tcPr>
          <w:p w14:paraId="77AEFEF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 cheltuială</w:t>
            </w:r>
          </w:p>
        </w:tc>
        <w:tc>
          <w:tcPr>
            <w:tcW w:w="1931" w:type="dxa"/>
            <w:shd w:val="clear" w:color="auto" w:fill="BDD6EE"/>
            <w:vAlign w:val="center"/>
          </w:tcPr>
          <w:p w14:paraId="0F776A0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Costuri</w:t>
            </w:r>
          </w:p>
        </w:tc>
        <w:tc>
          <w:tcPr>
            <w:tcW w:w="1177" w:type="dxa"/>
            <w:shd w:val="clear" w:color="auto" w:fill="BDD6EE"/>
            <w:vAlign w:val="center"/>
          </w:tcPr>
          <w:p w14:paraId="732C358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p w14:paraId="020EA72F"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Consum/</w:t>
            </w:r>
          </w:p>
          <w:p w14:paraId="0730647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w:t>
            </w:r>
          </w:p>
        </w:tc>
        <w:tc>
          <w:tcPr>
            <w:tcW w:w="1163" w:type="dxa"/>
            <w:shd w:val="clear" w:color="auto" w:fill="BDD6EE"/>
            <w:vAlign w:val="center"/>
          </w:tcPr>
          <w:p w14:paraId="668AA0B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Pret unitar</w:t>
            </w:r>
          </w:p>
          <w:p w14:paraId="6F437C0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lei</w:t>
            </w:r>
          </w:p>
        </w:tc>
        <w:tc>
          <w:tcPr>
            <w:tcW w:w="1515" w:type="dxa"/>
            <w:shd w:val="clear" w:color="auto" w:fill="BDD6EE"/>
            <w:vAlign w:val="center"/>
          </w:tcPr>
          <w:p w14:paraId="0AF941D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medie lunara</w:t>
            </w:r>
          </w:p>
        </w:tc>
        <w:tc>
          <w:tcPr>
            <w:tcW w:w="1515" w:type="dxa"/>
            <w:shd w:val="clear" w:color="auto" w:fill="BDD6EE"/>
            <w:vAlign w:val="center"/>
          </w:tcPr>
          <w:p w14:paraId="17601C0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medie anuala</w:t>
            </w:r>
          </w:p>
        </w:tc>
      </w:tr>
      <w:tr w:rsidR="00D9332E" w:rsidRPr="00551921" w14:paraId="017D5D6E" w14:textId="77777777" w:rsidTr="00D9332E">
        <w:tc>
          <w:tcPr>
            <w:tcW w:w="1761" w:type="dxa"/>
            <w:vMerge w:val="restart"/>
          </w:tcPr>
          <w:p w14:paraId="4525D3B0"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Cheltuieli cu materiile prime si cu materiale consumabile</w:t>
            </w:r>
          </w:p>
        </w:tc>
        <w:tc>
          <w:tcPr>
            <w:tcW w:w="1931" w:type="dxa"/>
          </w:tcPr>
          <w:p w14:paraId="5736DD8E"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Materii prime:</w:t>
            </w:r>
          </w:p>
          <w:p w14:paraId="6EDE698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r w:rsidRPr="00551921">
              <w:rPr>
                <w:rFonts w:asciiTheme="minorHAnsi" w:eastAsia="Times New Roman" w:hAnsiTheme="minorHAnsi" w:cstheme="minorHAnsi"/>
                <w:iCs/>
                <w:noProof/>
                <w:lang w:eastAsia="sk-SK"/>
              </w:rPr>
              <w:tab/>
            </w:r>
          </w:p>
          <w:p w14:paraId="65832AD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740E9EE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FF3750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69DDC83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C55C54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BD4C4F4" w14:textId="77777777" w:rsidTr="00D9332E">
        <w:tc>
          <w:tcPr>
            <w:tcW w:w="1761" w:type="dxa"/>
            <w:vMerge/>
          </w:tcPr>
          <w:p w14:paraId="41760087"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66FF2464"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Materiale consumabile</w:t>
            </w:r>
          </w:p>
          <w:p w14:paraId="65240477"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p w14:paraId="31CC37E7"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0289574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9E55D9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F45135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80325F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E92F749" w14:textId="77777777" w:rsidTr="00D9332E">
        <w:tc>
          <w:tcPr>
            <w:tcW w:w="3692" w:type="dxa"/>
            <w:gridSpan w:val="2"/>
          </w:tcPr>
          <w:p w14:paraId="5C94BC60"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Subtotal</w:t>
            </w:r>
          </w:p>
        </w:tc>
        <w:tc>
          <w:tcPr>
            <w:tcW w:w="1177" w:type="dxa"/>
          </w:tcPr>
          <w:p w14:paraId="510B92E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40F94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4C340B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1957AB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2C7AE1B" w14:textId="77777777" w:rsidTr="00D9332E">
        <w:tc>
          <w:tcPr>
            <w:tcW w:w="1761" w:type="dxa"/>
            <w:vMerge w:val="restart"/>
          </w:tcPr>
          <w:p w14:paraId="372575C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 xml:space="preserve">Alte cheltuieli cu materiale (inclusiv cheltuieli cu </w:t>
            </w:r>
            <w:r w:rsidRPr="00551921">
              <w:rPr>
                <w:rFonts w:asciiTheme="minorHAnsi" w:eastAsia="Times New Roman" w:hAnsiTheme="minorHAnsi" w:cstheme="minorHAnsi"/>
                <w:iCs/>
                <w:noProof/>
                <w:lang w:val="fr-FR" w:eastAsia="sk-SK"/>
              </w:rPr>
              <w:lastRenderedPageBreak/>
              <w:t>prestații externe)</w:t>
            </w:r>
          </w:p>
        </w:tc>
        <w:tc>
          <w:tcPr>
            <w:tcW w:w="1931" w:type="dxa"/>
          </w:tcPr>
          <w:p w14:paraId="332406FF"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lastRenderedPageBreak/>
              <w:t>Energie electrică</w:t>
            </w:r>
          </w:p>
        </w:tc>
        <w:tc>
          <w:tcPr>
            <w:tcW w:w="1177" w:type="dxa"/>
          </w:tcPr>
          <w:p w14:paraId="082D24D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6EB8C3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56F360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6799EA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77330C7" w14:textId="77777777" w:rsidTr="00D9332E">
        <w:tc>
          <w:tcPr>
            <w:tcW w:w="1761" w:type="dxa"/>
            <w:vMerge/>
          </w:tcPr>
          <w:p w14:paraId="616F01F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7AAA8D55"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 xml:space="preserve">Gaz </w:t>
            </w:r>
          </w:p>
        </w:tc>
        <w:tc>
          <w:tcPr>
            <w:tcW w:w="1177" w:type="dxa"/>
          </w:tcPr>
          <w:p w14:paraId="7BFCEFB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318500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66EDB7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5E6846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24F81EE" w14:textId="77777777" w:rsidTr="00D9332E">
        <w:tc>
          <w:tcPr>
            <w:tcW w:w="1761" w:type="dxa"/>
            <w:vMerge/>
          </w:tcPr>
          <w:p w14:paraId="0922FA6B"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1DED9039"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 xml:space="preserve">Apă </w:t>
            </w:r>
          </w:p>
        </w:tc>
        <w:tc>
          <w:tcPr>
            <w:tcW w:w="1177" w:type="dxa"/>
          </w:tcPr>
          <w:p w14:paraId="3DC29AC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DB85D0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4D5606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8E05CA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3BD4A85" w14:textId="77777777" w:rsidTr="00D9332E">
        <w:tc>
          <w:tcPr>
            <w:tcW w:w="1761" w:type="dxa"/>
            <w:vMerge/>
          </w:tcPr>
          <w:p w14:paraId="6F386CB0"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62AE850F"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5C338AA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05B32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5B453B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1FD76A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C9A96BF" w14:textId="77777777" w:rsidTr="00D9332E">
        <w:tc>
          <w:tcPr>
            <w:tcW w:w="3692" w:type="dxa"/>
            <w:gridSpan w:val="2"/>
          </w:tcPr>
          <w:p w14:paraId="2FE09B2C"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Subtotal</w:t>
            </w:r>
          </w:p>
        </w:tc>
        <w:tc>
          <w:tcPr>
            <w:tcW w:w="1177" w:type="dxa"/>
          </w:tcPr>
          <w:p w14:paraId="56ADAC1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5FAEF42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5D925D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68D0F8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D207018" w14:textId="77777777" w:rsidTr="00D9332E">
        <w:tc>
          <w:tcPr>
            <w:tcW w:w="1761" w:type="dxa"/>
          </w:tcPr>
          <w:p w14:paraId="01960744"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Alte cheltuieli de exploatare</w:t>
            </w:r>
          </w:p>
        </w:tc>
        <w:tc>
          <w:tcPr>
            <w:tcW w:w="1931" w:type="dxa"/>
          </w:tcPr>
          <w:p w14:paraId="73A1622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Telecomunicații</w:t>
            </w:r>
          </w:p>
        </w:tc>
        <w:tc>
          <w:tcPr>
            <w:tcW w:w="1177" w:type="dxa"/>
          </w:tcPr>
          <w:p w14:paraId="113EDFE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341FE08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45F6804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CA4E63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494886C0" w14:textId="77777777" w:rsidTr="00D9332E">
        <w:tc>
          <w:tcPr>
            <w:tcW w:w="1761" w:type="dxa"/>
          </w:tcPr>
          <w:p w14:paraId="607937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255A353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protecta muncii</w:t>
            </w:r>
          </w:p>
        </w:tc>
        <w:tc>
          <w:tcPr>
            <w:tcW w:w="1177" w:type="dxa"/>
          </w:tcPr>
          <w:p w14:paraId="10B8C73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1BBE637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1FA9CB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65A826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9BFD3D5" w14:textId="77777777" w:rsidTr="00D9332E">
        <w:tc>
          <w:tcPr>
            <w:tcW w:w="1761" w:type="dxa"/>
          </w:tcPr>
          <w:p w14:paraId="7E66407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33C46229"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medicina muncii</w:t>
            </w:r>
          </w:p>
        </w:tc>
        <w:tc>
          <w:tcPr>
            <w:tcW w:w="1177" w:type="dxa"/>
          </w:tcPr>
          <w:p w14:paraId="0FF690A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117C3F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7C498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C13416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45E67A3" w14:textId="77777777" w:rsidTr="00D9332E">
        <w:tc>
          <w:tcPr>
            <w:tcW w:w="1761" w:type="dxa"/>
          </w:tcPr>
          <w:p w14:paraId="3F2E6D4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7324202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prestate de colaboratori</w:t>
            </w:r>
          </w:p>
        </w:tc>
        <w:tc>
          <w:tcPr>
            <w:tcW w:w="1177" w:type="dxa"/>
          </w:tcPr>
          <w:p w14:paraId="4BF1DC4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189D139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D04983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450371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E27EE36" w14:textId="77777777" w:rsidTr="00D9332E">
        <w:tc>
          <w:tcPr>
            <w:tcW w:w="1761" w:type="dxa"/>
          </w:tcPr>
          <w:p w14:paraId="14BAC2D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5BD177C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salubritate</w:t>
            </w:r>
          </w:p>
        </w:tc>
        <w:tc>
          <w:tcPr>
            <w:tcW w:w="1177" w:type="dxa"/>
          </w:tcPr>
          <w:p w14:paraId="0DED576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53DD34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FDFC0C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5F39F0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395F688" w14:textId="77777777" w:rsidTr="00D9332E">
        <w:tc>
          <w:tcPr>
            <w:tcW w:w="1761" w:type="dxa"/>
          </w:tcPr>
          <w:p w14:paraId="1CEA695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67D7A1F1"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Servicii de paza și protectie</w:t>
            </w:r>
          </w:p>
        </w:tc>
        <w:tc>
          <w:tcPr>
            <w:tcW w:w="1177" w:type="dxa"/>
          </w:tcPr>
          <w:p w14:paraId="566C800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163" w:type="dxa"/>
          </w:tcPr>
          <w:p w14:paraId="1B777DF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15" w:type="dxa"/>
          </w:tcPr>
          <w:p w14:paraId="5227E07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15" w:type="dxa"/>
          </w:tcPr>
          <w:p w14:paraId="5EDA30F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0A9A10E4" w14:textId="77777777" w:rsidTr="00D9332E">
        <w:tc>
          <w:tcPr>
            <w:tcW w:w="1761" w:type="dxa"/>
          </w:tcPr>
          <w:p w14:paraId="5B1FA81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931" w:type="dxa"/>
          </w:tcPr>
          <w:p w14:paraId="687FFE0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Chirie</w:t>
            </w:r>
          </w:p>
        </w:tc>
        <w:tc>
          <w:tcPr>
            <w:tcW w:w="1177" w:type="dxa"/>
          </w:tcPr>
          <w:p w14:paraId="114128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BBDE3D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EDBA76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BB1AF2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CB7C08A" w14:textId="77777777" w:rsidTr="00D9332E">
        <w:tc>
          <w:tcPr>
            <w:tcW w:w="1761" w:type="dxa"/>
          </w:tcPr>
          <w:p w14:paraId="5386AF8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7107B5F0"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Intretinere echipamente</w:t>
            </w:r>
          </w:p>
        </w:tc>
        <w:tc>
          <w:tcPr>
            <w:tcW w:w="1177" w:type="dxa"/>
          </w:tcPr>
          <w:p w14:paraId="4FDB9C5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370A96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C3A542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4BB339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9C0C219" w14:textId="77777777" w:rsidTr="00D9332E">
        <w:tc>
          <w:tcPr>
            <w:tcW w:w="1761" w:type="dxa"/>
          </w:tcPr>
          <w:p w14:paraId="206231F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7222D32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3D0B488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74EA0FE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271C95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24706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D9EE172" w14:textId="77777777" w:rsidTr="00D9332E">
        <w:tc>
          <w:tcPr>
            <w:tcW w:w="3692" w:type="dxa"/>
            <w:gridSpan w:val="2"/>
          </w:tcPr>
          <w:p w14:paraId="62E2FFBD" w14:textId="77777777" w:rsidR="00D9332E" w:rsidRPr="00551921" w:rsidRDefault="00D9332E" w:rsidP="00D9332E">
            <w:pPr>
              <w:widowControl w:val="0"/>
              <w:autoSpaceDE w:val="0"/>
              <w:autoSpaceDN w:val="0"/>
              <w:adjustRightInd w:val="0"/>
              <w:spacing w:after="0" w:line="240" w:lineRule="auto"/>
              <w:jc w:val="right"/>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Total</w:t>
            </w:r>
          </w:p>
        </w:tc>
        <w:tc>
          <w:tcPr>
            <w:tcW w:w="1177" w:type="dxa"/>
          </w:tcPr>
          <w:p w14:paraId="3979DA8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163" w:type="dxa"/>
          </w:tcPr>
          <w:p w14:paraId="12C0C02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515" w:type="dxa"/>
          </w:tcPr>
          <w:p w14:paraId="0798C64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515" w:type="dxa"/>
          </w:tcPr>
          <w:p w14:paraId="0AFC56E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r>
    </w:tbl>
    <w:p w14:paraId="233B79C1"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3BBAA274"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eastAsia="Times New Roman" w:cstheme="minorHAnsi"/>
          <w:iCs/>
          <w:noProof/>
          <w:lang w:eastAsia="sk-SK"/>
        </w:rPr>
      </w:pPr>
      <w:r w:rsidRPr="00551921">
        <w:rPr>
          <w:rFonts w:eastAsia="Times New Roman" w:cstheme="minorHAnsi"/>
          <w:iCs/>
          <w:noProof/>
          <w:lang w:eastAsia="sk-SK"/>
        </w:rPr>
        <w:t>Prezentarea costurilor salariale pentru cei implicați în activitatea de implementare/ operare a rezultatelor proiectului folosind următorul tabel</w:t>
      </w:r>
    </w:p>
    <w:tbl>
      <w:tblPr>
        <w:tblStyle w:val="TableGrid"/>
        <w:tblW w:w="918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509"/>
        <w:gridCol w:w="630"/>
        <w:gridCol w:w="1696"/>
        <w:gridCol w:w="1952"/>
        <w:gridCol w:w="1861"/>
        <w:gridCol w:w="1536"/>
      </w:tblGrid>
      <w:tr w:rsidR="00D9332E" w:rsidRPr="00551921" w14:paraId="01711BD2" w14:textId="77777777" w:rsidTr="00D9332E">
        <w:trPr>
          <w:trHeight w:val="382"/>
        </w:trPr>
        <w:tc>
          <w:tcPr>
            <w:tcW w:w="1509" w:type="dxa"/>
            <w:shd w:val="clear" w:color="auto" w:fill="BDD6EE"/>
            <w:vAlign w:val="center"/>
          </w:tcPr>
          <w:p w14:paraId="01F6FE9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Personal angajat (poziție, coform fișei postului)</w:t>
            </w:r>
          </w:p>
        </w:tc>
        <w:tc>
          <w:tcPr>
            <w:tcW w:w="630" w:type="dxa"/>
            <w:shd w:val="clear" w:color="auto" w:fill="BDD6EE"/>
            <w:vAlign w:val="center"/>
          </w:tcPr>
          <w:p w14:paraId="7B92383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Nr.</w:t>
            </w:r>
          </w:p>
        </w:tc>
        <w:tc>
          <w:tcPr>
            <w:tcW w:w="1696" w:type="dxa"/>
            <w:shd w:val="clear" w:color="auto" w:fill="BDD6EE"/>
            <w:vAlign w:val="center"/>
          </w:tcPr>
          <w:p w14:paraId="3383101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net lunar</w:t>
            </w:r>
          </w:p>
        </w:tc>
        <w:tc>
          <w:tcPr>
            <w:tcW w:w="1952" w:type="dxa"/>
            <w:shd w:val="clear" w:color="auto" w:fill="BDD6EE"/>
            <w:vAlign w:val="center"/>
          </w:tcPr>
          <w:p w14:paraId="460C193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brut lunar</w:t>
            </w:r>
          </w:p>
        </w:tc>
        <w:tc>
          <w:tcPr>
            <w:tcW w:w="1861" w:type="dxa"/>
            <w:shd w:val="clear" w:color="auto" w:fill="BDD6EE"/>
            <w:vAlign w:val="center"/>
          </w:tcPr>
          <w:p w14:paraId="59313AC9"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Cheltuielile cu asigurările si protecția sociala</w:t>
            </w:r>
          </w:p>
        </w:tc>
        <w:tc>
          <w:tcPr>
            <w:tcW w:w="1536" w:type="dxa"/>
            <w:shd w:val="clear" w:color="auto" w:fill="BDD6EE"/>
            <w:vAlign w:val="center"/>
          </w:tcPr>
          <w:p w14:paraId="50A9140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w:t>
            </w:r>
          </w:p>
        </w:tc>
      </w:tr>
      <w:tr w:rsidR="00D9332E" w:rsidRPr="00551921" w14:paraId="4D0A2AD0" w14:textId="77777777" w:rsidTr="00D9332E">
        <w:trPr>
          <w:trHeight w:val="297"/>
        </w:trPr>
        <w:tc>
          <w:tcPr>
            <w:tcW w:w="1509" w:type="dxa"/>
          </w:tcPr>
          <w:p w14:paraId="6B44F644"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630" w:type="dxa"/>
          </w:tcPr>
          <w:p w14:paraId="4FA88AA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696" w:type="dxa"/>
          </w:tcPr>
          <w:p w14:paraId="0FDB5EDE"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52" w:type="dxa"/>
          </w:tcPr>
          <w:p w14:paraId="6DD32158"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861" w:type="dxa"/>
          </w:tcPr>
          <w:p w14:paraId="57B31DBC"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536" w:type="dxa"/>
          </w:tcPr>
          <w:p w14:paraId="0D889D60"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r>
      <w:tr w:rsidR="00D9332E" w:rsidRPr="00551921" w14:paraId="3ECFDF06" w14:textId="77777777" w:rsidTr="00D9332E">
        <w:trPr>
          <w:trHeight w:val="297"/>
        </w:trPr>
        <w:tc>
          <w:tcPr>
            <w:tcW w:w="1509" w:type="dxa"/>
          </w:tcPr>
          <w:p w14:paraId="1A195D95"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630" w:type="dxa"/>
          </w:tcPr>
          <w:p w14:paraId="5A27E5CF"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696" w:type="dxa"/>
          </w:tcPr>
          <w:p w14:paraId="47A8176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52" w:type="dxa"/>
          </w:tcPr>
          <w:p w14:paraId="1695D4A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861" w:type="dxa"/>
          </w:tcPr>
          <w:p w14:paraId="0D0B1004"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534" w:type="dxa"/>
          </w:tcPr>
          <w:p w14:paraId="7C720FA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r>
    </w:tbl>
    <w:p w14:paraId="47ABC32B"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923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79"/>
        <w:gridCol w:w="4139"/>
        <w:gridCol w:w="1824"/>
        <w:gridCol w:w="1592"/>
      </w:tblGrid>
      <w:tr w:rsidR="00D9332E" w:rsidRPr="00551921" w14:paraId="3DC9B286" w14:textId="77777777" w:rsidTr="00D9332E">
        <w:tc>
          <w:tcPr>
            <w:tcW w:w="1679" w:type="dxa"/>
            <w:shd w:val="clear" w:color="auto" w:fill="BDD6EE"/>
            <w:vAlign w:val="center"/>
          </w:tcPr>
          <w:p w14:paraId="236B283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Tip buget</w:t>
            </w:r>
          </w:p>
        </w:tc>
        <w:tc>
          <w:tcPr>
            <w:tcW w:w="4139" w:type="dxa"/>
            <w:shd w:val="clear" w:color="auto" w:fill="BDD6EE"/>
            <w:vAlign w:val="center"/>
          </w:tcPr>
          <w:p w14:paraId="60F3309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Tip cotizare</w:t>
            </w:r>
          </w:p>
        </w:tc>
        <w:tc>
          <w:tcPr>
            <w:tcW w:w="1824" w:type="dxa"/>
            <w:shd w:val="clear" w:color="auto" w:fill="BDD6EE"/>
            <w:vAlign w:val="center"/>
          </w:tcPr>
          <w:p w14:paraId="6C9B931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Procent aplicabil</w:t>
            </w:r>
          </w:p>
        </w:tc>
        <w:tc>
          <w:tcPr>
            <w:tcW w:w="1592" w:type="dxa"/>
            <w:shd w:val="clear" w:color="auto" w:fill="BDD6EE"/>
            <w:vAlign w:val="center"/>
          </w:tcPr>
          <w:p w14:paraId="2767378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Suma</w:t>
            </w:r>
          </w:p>
        </w:tc>
      </w:tr>
      <w:tr w:rsidR="00D9332E" w:rsidRPr="00551921" w14:paraId="2F3F65B3" w14:textId="77777777" w:rsidTr="00D9332E">
        <w:tc>
          <w:tcPr>
            <w:tcW w:w="1679" w:type="dxa"/>
            <w:vMerge w:val="restart"/>
          </w:tcPr>
          <w:p w14:paraId="7DD283E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BAS</w:t>
            </w:r>
          </w:p>
        </w:tc>
        <w:tc>
          <w:tcPr>
            <w:tcW w:w="4139" w:type="dxa"/>
          </w:tcPr>
          <w:p w14:paraId="101B7B8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Contribuții asigurări sociale C.A.S</w:t>
            </w:r>
          </w:p>
        </w:tc>
        <w:tc>
          <w:tcPr>
            <w:tcW w:w="1824" w:type="dxa"/>
          </w:tcPr>
          <w:p w14:paraId="095FBE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92" w:type="dxa"/>
          </w:tcPr>
          <w:p w14:paraId="3919D64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7CEBCBCD" w14:textId="77777777" w:rsidTr="00D9332E">
        <w:tc>
          <w:tcPr>
            <w:tcW w:w="1679" w:type="dxa"/>
            <w:vMerge/>
          </w:tcPr>
          <w:p w14:paraId="2E2D451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139" w:type="dxa"/>
          </w:tcPr>
          <w:p w14:paraId="19BF6A2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Fond de sănătate</w:t>
            </w:r>
          </w:p>
        </w:tc>
        <w:tc>
          <w:tcPr>
            <w:tcW w:w="1824" w:type="dxa"/>
          </w:tcPr>
          <w:p w14:paraId="5F573C5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92" w:type="dxa"/>
          </w:tcPr>
          <w:p w14:paraId="30B3CDD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B6C52CF" w14:textId="77777777" w:rsidTr="00D9332E">
        <w:tc>
          <w:tcPr>
            <w:tcW w:w="1679" w:type="dxa"/>
            <w:vMerge/>
          </w:tcPr>
          <w:p w14:paraId="7CF6617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139" w:type="dxa"/>
          </w:tcPr>
          <w:p w14:paraId="13071FE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Fond de șomaj</w:t>
            </w:r>
          </w:p>
        </w:tc>
        <w:tc>
          <w:tcPr>
            <w:tcW w:w="1824" w:type="dxa"/>
          </w:tcPr>
          <w:p w14:paraId="135EAD0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92" w:type="dxa"/>
          </w:tcPr>
          <w:p w14:paraId="322047B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1FCA225" w14:textId="77777777" w:rsidTr="00D9332E">
        <w:tc>
          <w:tcPr>
            <w:tcW w:w="1679" w:type="dxa"/>
            <w:vMerge/>
          </w:tcPr>
          <w:p w14:paraId="25B1976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139" w:type="dxa"/>
          </w:tcPr>
          <w:p w14:paraId="290B34B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Fond de risc</w:t>
            </w:r>
          </w:p>
        </w:tc>
        <w:tc>
          <w:tcPr>
            <w:tcW w:w="1824" w:type="dxa"/>
          </w:tcPr>
          <w:p w14:paraId="2DF1736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92" w:type="dxa"/>
          </w:tcPr>
          <w:p w14:paraId="22E5B92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C652660" w14:textId="77777777" w:rsidTr="00D9332E">
        <w:tc>
          <w:tcPr>
            <w:tcW w:w="1679" w:type="dxa"/>
            <w:vMerge/>
          </w:tcPr>
          <w:p w14:paraId="33E5604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139" w:type="dxa"/>
          </w:tcPr>
          <w:p w14:paraId="01AA45E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Contribuții concedii și indemnizații</w:t>
            </w:r>
          </w:p>
        </w:tc>
        <w:tc>
          <w:tcPr>
            <w:tcW w:w="1824" w:type="dxa"/>
          </w:tcPr>
          <w:p w14:paraId="7C49644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92" w:type="dxa"/>
          </w:tcPr>
          <w:p w14:paraId="269991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51F0BC8" w14:textId="77777777" w:rsidTr="00D9332E">
        <w:tc>
          <w:tcPr>
            <w:tcW w:w="7642" w:type="dxa"/>
            <w:gridSpan w:val="3"/>
          </w:tcPr>
          <w:p w14:paraId="7F7E1593" w14:textId="77777777" w:rsidR="00D9332E" w:rsidRPr="00551921" w:rsidRDefault="00D9332E" w:rsidP="00D9332E">
            <w:pPr>
              <w:widowControl w:val="0"/>
              <w:autoSpaceDE w:val="0"/>
              <w:autoSpaceDN w:val="0"/>
              <w:adjustRightInd w:val="0"/>
              <w:spacing w:after="0" w:line="240" w:lineRule="auto"/>
              <w:jc w:val="right"/>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Subtotal valori de cotizat la BAS</w:t>
            </w:r>
          </w:p>
        </w:tc>
        <w:tc>
          <w:tcPr>
            <w:tcW w:w="1592" w:type="dxa"/>
          </w:tcPr>
          <w:p w14:paraId="230EAD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2A4B71E2" w14:textId="77777777" w:rsidTr="00D9332E">
        <w:tc>
          <w:tcPr>
            <w:tcW w:w="5818" w:type="dxa"/>
            <w:gridSpan w:val="2"/>
          </w:tcPr>
          <w:p w14:paraId="1313B67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BS - Impozit pe venituri salariale</w:t>
            </w:r>
          </w:p>
        </w:tc>
        <w:tc>
          <w:tcPr>
            <w:tcW w:w="1824" w:type="dxa"/>
          </w:tcPr>
          <w:p w14:paraId="764B157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92" w:type="dxa"/>
          </w:tcPr>
          <w:p w14:paraId="39847A0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1DB1B5E4" w14:textId="77777777" w:rsidTr="00D9332E">
        <w:tc>
          <w:tcPr>
            <w:tcW w:w="7642" w:type="dxa"/>
            <w:gridSpan w:val="3"/>
          </w:tcPr>
          <w:p w14:paraId="2B5CBC2D" w14:textId="77777777" w:rsidR="00D9332E" w:rsidRPr="00551921" w:rsidRDefault="00D9332E" w:rsidP="00D9332E">
            <w:pPr>
              <w:widowControl w:val="0"/>
              <w:autoSpaceDE w:val="0"/>
              <w:autoSpaceDN w:val="0"/>
              <w:adjustRightInd w:val="0"/>
              <w:spacing w:after="0" w:line="240" w:lineRule="auto"/>
              <w:jc w:val="right"/>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Subtotal valori de cotizat la BS</w:t>
            </w:r>
          </w:p>
        </w:tc>
        <w:tc>
          <w:tcPr>
            <w:tcW w:w="1592" w:type="dxa"/>
          </w:tcPr>
          <w:p w14:paraId="1FABD25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bl>
    <w:p w14:paraId="016BA049"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18F0B011" w14:textId="77777777" w:rsidR="00D9332E" w:rsidRPr="00551921" w:rsidRDefault="00D9332E" w:rsidP="00D9332E">
      <w:pPr>
        <w:widowControl w:val="0"/>
        <w:autoSpaceDE w:val="0"/>
        <w:autoSpaceDN w:val="0"/>
        <w:adjustRightInd w:val="0"/>
        <w:spacing w:after="0" w:line="240" w:lineRule="auto"/>
        <w:ind w:left="720"/>
        <w:contextualSpacing/>
        <w:jc w:val="both"/>
        <w:rPr>
          <w:rFonts w:eastAsia="Times New Roman" w:cstheme="minorHAnsi"/>
          <w:iCs/>
          <w:noProof/>
          <w:lang w:eastAsia="sk-SK"/>
        </w:rPr>
      </w:pPr>
    </w:p>
    <w:p w14:paraId="649F41B5" w14:textId="77777777" w:rsidR="00D9332E" w:rsidRPr="00551921" w:rsidRDefault="00D9332E" w:rsidP="00D9332E">
      <w:pPr>
        <w:widowControl w:val="0"/>
        <w:numPr>
          <w:ilvl w:val="0"/>
          <w:numId w:val="13"/>
        </w:numPr>
        <w:autoSpaceDE w:val="0"/>
        <w:autoSpaceDN w:val="0"/>
        <w:adjustRightInd w:val="0"/>
        <w:spacing w:after="0" w:line="240" w:lineRule="auto"/>
        <w:contextualSpacing/>
        <w:jc w:val="both"/>
        <w:rPr>
          <w:rFonts w:eastAsia="Times New Roman" w:cstheme="minorHAnsi"/>
          <w:b/>
          <w:iCs/>
          <w:noProof/>
          <w:lang w:eastAsia="sk-SK"/>
        </w:rPr>
      </w:pPr>
      <w:r w:rsidRPr="00551921">
        <w:rPr>
          <w:rFonts w:eastAsia="Times New Roman" w:cstheme="minorHAnsi"/>
          <w:b/>
          <w:iCs/>
          <w:noProof/>
          <w:lang w:eastAsia="sk-SK"/>
        </w:rPr>
        <w:t>Analiza întreprinderii solicitante – proiecții financiare</w:t>
      </w:r>
    </w:p>
    <w:p w14:paraId="4CA8B7AC"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ab/>
      </w:r>
    </w:p>
    <w:p w14:paraId="7F9B2DD4"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 xml:space="preserve">Analiza proiecțiilor financiare a întreprinderii solicitante face obiectul foii de lucru </w:t>
      </w:r>
    </w:p>
    <w:p w14:paraId="7F3A10E1" w14:textId="77777777" w:rsidR="00D9332E" w:rsidRPr="00551921" w:rsidRDefault="00D9332E" w:rsidP="00192F7E">
      <w:pPr>
        <w:widowControl w:val="0"/>
        <w:numPr>
          <w:ilvl w:val="1"/>
          <w:numId w:val="1"/>
        </w:numPr>
        <w:tabs>
          <w:tab w:val="clear" w:pos="1440"/>
        </w:tabs>
        <w:autoSpaceDE w:val="0"/>
        <w:autoSpaceDN w:val="0"/>
        <w:adjustRightInd w:val="0"/>
        <w:spacing w:after="0" w:line="240" w:lineRule="auto"/>
        <w:ind w:left="900" w:hanging="180"/>
        <w:contextualSpacing/>
        <w:jc w:val="both"/>
        <w:rPr>
          <w:rFonts w:eastAsia="Times New Roman" w:cstheme="minorHAnsi"/>
          <w:iCs/>
          <w:noProof/>
          <w:lang w:eastAsia="sk-SK"/>
        </w:rPr>
      </w:pPr>
      <w:r w:rsidRPr="00551921">
        <w:rPr>
          <w:rFonts w:eastAsia="Times New Roman" w:cstheme="minorHAnsi"/>
          <w:b/>
          <w:iCs/>
          <w:noProof/>
          <w:lang w:eastAsia="sk-SK"/>
        </w:rPr>
        <w:t>4-Proiectii_fin_intreprindere</w:t>
      </w:r>
      <w:r w:rsidRPr="00551921">
        <w:rPr>
          <w:rFonts w:eastAsia="Times New Roman" w:cstheme="minorHAnsi"/>
          <w:iCs/>
          <w:noProof/>
          <w:lang w:eastAsia="sk-SK"/>
        </w:rPr>
        <w:t>:</w:t>
      </w:r>
    </w:p>
    <w:p w14:paraId="71A6731C"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eastAsia="Times New Roman" w:cstheme="minorHAnsi"/>
          <w:iCs/>
          <w:noProof/>
          <w:lang w:eastAsia="sk-SK"/>
        </w:rPr>
      </w:pPr>
      <w:r w:rsidRPr="00551921">
        <w:rPr>
          <w:rFonts w:eastAsia="Times New Roman" w:cstheme="minorHAnsi"/>
          <w:iCs/>
          <w:noProof/>
          <w:lang w:eastAsia="sk-SK"/>
        </w:rPr>
        <w:t xml:space="preserve">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w:t>
      </w:r>
      <w:r w:rsidRPr="00551921">
        <w:rPr>
          <w:rFonts w:eastAsia="Times New Roman" w:cstheme="minorHAnsi"/>
          <w:iCs/>
          <w:noProof/>
          <w:lang w:eastAsia="sk-SK"/>
        </w:rPr>
        <w:lastRenderedPageBreak/>
        <w:t>cheltuielile previzionate, prin completarea tabelelor de mai jos.</w:t>
      </w:r>
    </w:p>
    <w:p w14:paraId="199ADE41" w14:textId="77777777" w:rsidR="00D9332E" w:rsidRPr="00551921"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eastAsia="Times New Roman" w:cstheme="minorHAnsi"/>
          <w:iCs/>
          <w:noProof/>
          <w:lang w:eastAsia="sk-SK"/>
        </w:rPr>
      </w:pPr>
      <w:r w:rsidRPr="00551921">
        <w:rPr>
          <w:rFonts w:eastAsia="Times New Roman" w:cstheme="minorHAnsi"/>
          <w:iCs/>
          <w:noProof/>
          <w:lang w:eastAsia="sk-SK"/>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654D1870"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59AF5CB3"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37841AF7" w14:textId="77777777" w:rsidR="00D9332E" w:rsidRPr="00551921" w:rsidRDefault="00D9332E" w:rsidP="00D9332E">
      <w:pPr>
        <w:widowControl w:val="0"/>
        <w:tabs>
          <w:tab w:val="left" w:pos="1350"/>
        </w:tabs>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ab/>
      </w:r>
    </w:p>
    <w:p w14:paraId="620B4AB3"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b/>
          <w:iCs/>
          <w:noProof/>
          <w:lang w:eastAsia="sk-SK"/>
        </w:rPr>
      </w:pPr>
      <w:r w:rsidRPr="00551921">
        <w:rPr>
          <w:rFonts w:eastAsia="Times New Roman" w:cstheme="minorHAnsi"/>
          <w:b/>
          <w:iCs/>
          <w:noProof/>
          <w:lang w:eastAsia="sk-SK"/>
        </w:rPr>
        <w:t>Proiecția veniturilor societății (întreaga activitate)</w:t>
      </w:r>
    </w:p>
    <w:p w14:paraId="663D8E1D"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Completați cu toate tipurile/ categoriile de venituri ale societății:</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74"/>
        <w:gridCol w:w="546"/>
        <w:gridCol w:w="754"/>
        <w:gridCol w:w="1051"/>
        <w:gridCol w:w="1051"/>
        <w:gridCol w:w="1051"/>
        <w:gridCol w:w="546"/>
        <w:gridCol w:w="754"/>
        <w:gridCol w:w="1051"/>
        <w:gridCol w:w="1051"/>
        <w:gridCol w:w="1051"/>
      </w:tblGrid>
      <w:tr w:rsidR="00D9332E" w:rsidRPr="00551921" w14:paraId="3588DA40" w14:textId="77777777" w:rsidTr="00D9332E">
        <w:tc>
          <w:tcPr>
            <w:tcW w:w="1129" w:type="dxa"/>
            <w:vMerge w:val="restart"/>
            <w:shd w:val="clear" w:color="auto" w:fill="BDD6EE"/>
            <w:vAlign w:val="center"/>
          </w:tcPr>
          <w:p w14:paraId="6281ED9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w:t>
            </w:r>
          </w:p>
        </w:tc>
        <w:tc>
          <w:tcPr>
            <w:tcW w:w="4111" w:type="dxa"/>
            <w:gridSpan w:val="5"/>
            <w:shd w:val="clear" w:color="auto" w:fill="BDD6EE"/>
            <w:vAlign w:val="center"/>
          </w:tcPr>
          <w:p w14:paraId="2D857C4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1</w:t>
            </w:r>
          </w:p>
        </w:tc>
        <w:tc>
          <w:tcPr>
            <w:tcW w:w="4018" w:type="dxa"/>
            <w:gridSpan w:val="5"/>
            <w:shd w:val="clear" w:color="auto" w:fill="BDD6EE"/>
            <w:vAlign w:val="center"/>
          </w:tcPr>
          <w:p w14:paraId="74FD53E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2</w:t>
            </w:r>
          </w:p>
        </w:tc>
      </w:tr>
      <w:tr w:rsidR="00D9332E" w:rsidRPr="00551921" w14:paraId="3CFC12A7" w14:textId="77777777" w:rsidTr="00D9332E">
        <w:tc>
          <w:tcPr>
            <w:tcW w:w="1129" w:type="dxa"/>
            <w:vMerge/>
            <w:shd w:val="clear" w:color="auto" w:fill="BDD6EE"/>
            <w:vAlign w:val="center"/>
          </w:tcPr>
          <w:p w14:paraId="5E29A389"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p>
        </w:tc>
        <w:tc>
          <w:tcPr>
            <w:tcW w:w="486" w:type="dxa"/>
            <w:shd w:val="clear" w:color="auto" w:fill="BDD6EE"/>
            <w:vAlign w:val="center"/>
          </w:tcPr>
          <w:p w14:paraId="7E73BA3F"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38BD104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4826445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7F18A18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1 (lei)</w:t>
            </w:r>
          </w:p>
        </w:tc>
        <w:tc>
          <w:tcPr>
            <w:tcW w:w="992" w:type="dxa"/>
            <w:shd w:val="clear" w:color="auto" w:fill="BDD6EE"/>
            <w:vAlign w:val="center"/>
          </w:tcPr>
          <w:p w14:paraId="6EFAD0A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1 (lei)</w:t>
            </w:r>
          </w:p>
        </w:tc>
        <w:tc>
          <w:tcPr>
            <w:tcW w:w="486" w:type="dxa"/>
            <w:shd w:val="clear" w:color="auto" w:fill="BDD6EE"/>
            <w:vAlign w:val="center"/>
          </w:tcPr>
          <w:p w14:paraId="272276B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70306C2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0CB1AD59"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1753E40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2 (lei)</w:t>
            </w:r>
          </w:p>
        </w:tc>
        <w:tc>
          <w:tcPr>
            <w:tcW w:w="899" w:type="dxa"/>
            <w:shd w:val="clear" w:color="auto" w:fill="BDD6EE"/>
            <w:vAlign w:val="center"/>
          </w:tcPr>
          <w:p w14:paraId="085EEEC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2 (lei)</w:t>
            </w:r>
          </w:p>
        </w:tc>
      </w:tr>
      <w:tr w:rsidR="00D9332E" w:rsidRPr="00551921" w14:paraId="1271F6F2" w14:textId="77777777" w:rsidTr="00D9332E">
        <w:tc>
          <w:tcPr>
            <w:tcW w:w="1129" w:type="dxa"/>
            <w:vAlign w:val="center"/>
          </w:tcPr>
          <w:p w14:paraId="2D6464E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Vanzari produse</w:t>
            </w:r>
          </w:p>
        </w:tc>
        <w:tc>
          <w:tcPr>
            <w:tcW w:w="486" w:type="dxa"/>
          </w:tcPr>
          <w:p w14:paraId="7F7F389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EAB212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623611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65037E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2E7D412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63963C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32B50D9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6D6A32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33E1EC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130A68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32A42FE" w14:textId="77777777" w:rsidTr="00D9332E">
        <w:tc>
          <w:tcPr>
            <w:tcW w:w="1129" w:type="dxa"/>
            <w:vAlign w:val="center"/>
          </w:tcPr>
          <w:p w14:paraId="391B4A3A" w14:textId="77777777" w:rsidR="00D9332E" w:rsidRPr="00551921" w:rsidRDefault="00D9332E" w:rsidP="00D9332E">
            <w:pPr>
              <w:widowControl w:val="0"/>
              <w:numPr>
                <w:ilvl w:val="1"/>
                <w:numId w:val="1"/>
              </w:numPr>
              <w:autoSpaceDE w:val="0"/>
              <w:autoSpaceDN w:val="0"/>
              <w:adjustRightInd w:val="0"/>
              <w:spacing w:after="0" w:line="240" w:lineRule="auto"/>
              <w:ind w:left="171" w:hanging="142"/>
              <w:contextualSpacing/>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Produs 1</w:t>
            </w:r>
          </w:p>
        </w:tc>
        <w:tc>
          <w:tcPr>
            <w:tcW w:w="486" w:type="dxa"/>
          </w:tcPr>
          <w:p w14:paraId="66FB624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4F5CAA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46D585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1E2E75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8D281A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EC587B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AF538D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C92B8D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73CA12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A30F4C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4E35DD4" w14:textId="77777777" w:rsidTr="00D9332E">
        <w:tc>
          <w:tcPr>
            <w:tcW w:w="1129" w:type="dxa"/>
            <w:vAlign w:val="center"/>
          </w:tcPr>
          <w:p w14:paraId="7758CA8F" w14:textId="77777777" w:rsidR="00D9332E" w:rsidRPr="00551921" w:rsidRDefault="00D9332E" w:rsidP="00D9332E">
            <w:pPr>
              <w:widowControl w:val="0"/>
              <w:numPr>
                <w:ilvl w:val="1"/>
                <w:numId w:val="1"/>
              </w:numPr>
              <w:autoSpaceDE w:val="0"/>
              <w:autoSpaceDN w:val="0"/>
              <w:adjustRightInd w:val="0"/>
              <w:spacing w:after="0" w:line="240" w:lineRule="auto"/>
              <w:ind w:left="171" w:hanging="142"/>
              <w:contextualSpacing/>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Produs …</w:t>
            </w:r>
          </w:p>
        </w:tc>
        <w:tc>
          <w:tcPr>
            <w:tcW w:w="486" w:type="dxa"/>
          </w:tcPr>
          <w:p w14:paraId="245FCA4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9E1040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86362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7D5BE7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DF7A0F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3FE6C1C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2A4C2E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5D659C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B3E3DA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DCFB86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46B3FE10" w14:textId="77777777" w:rsidTr="00D9332E">
        <w:tc>
          <w:tcPr>
            <w:tcW w:w="1129" w:type="dxa"/>
            <w:vAlign w:val="center"/>
          </w:tcPr>
          <w:p w14:paraId="0193704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Prestari servicii</w:t>
            </w:r>
          </w:p>
        </w:tc>
        <w:tc>
          <w:tcPr>
            <w:tcW w:w="486" w:type="dxa"/>
          </w:tcPr>
          <w:p w14:paraId="1045FFC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68711A9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6157D1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16CAAE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0E6428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6C94101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73AE9C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A28190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F557DF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DCEEF0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ACA4958" w14:textId="77777777" w:rsidTr="00D9332E">
        <w:tc>
          <w:tcPr>
            <w:tcW w:w="1129" w:type="dxa"/>
            <w:vAlign w:val="center"/>
          </w:tcPr>
          <w:p w14:paraId="0226799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19135E2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7102F9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2FEF63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A38A2E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9CF3D1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3E681AF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3ADE32C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94E714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15C961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7F706B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4889A313" w14:textId="77777777" w:rsidTr="00D9332E">
        <w:tc>
          <w:tcPr>
            <w:tcW w:w="1129" w:type="dxa"/>
            <w:vAlign w:val="center"/>
          </w:tcPr>
          <w:p w14:paraId="0D6C6FC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1409626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71141A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C1109B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4ADE3E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0E0DFB7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49744A6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D5689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BD6EC8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F3C224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0FCAD1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48EAEB75" w14:textId="77777777" w:rsidTr="00D9332E">
        <w:tc>
          <w:tcPr>
            <w:tcW w:w="1129" w:type="dxa"/>
            <w:vAlign w:val="center"/>
          </w:tcPr>
          <w:p w14:paraId="6341E79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Vanzari marfuri</w:t>
            </w:r>
          </w:p>
        </w:tc>
        <w:tc>
          <w:tcPr>
            <w:tcW w:w="486" w:type="dxa"/>
          </w:tcPr>
          <w:p w14:paraId="725D937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AEE5A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508266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4B72F1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2974DC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18F371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E40390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0D7AD3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D1BCB6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E56F4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415C8DB" w14:textId="77777777" w:rsidTr="00D9332E">
        <w:tc>
          <w:tcPr>
            <w:tcW w:w="1129" w:type="dxa"/>
            <w:vAlign w:val="center"/>
          </w:tcPr>
          <w:p w14:paraId="7757D1C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7F16A25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225DE91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7C43EA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EA517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6E748A1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07E1F33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23D3A3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1EEF54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745299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35A8E6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53C0912" w14:textId="77777777" w:rsidTr="00D9332E">
        <w:tc>
          <w:tcPr>
            <w:tcW w:w="1129" w:type="dxa"/>
            <w:vAlign w:val="center"/>
          </w:tcPr>
          <w:p w14:paraId="52C73F5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40D4E46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24A7B4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E67964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6FBF81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2B69078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751E3C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B9D776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2F9B5C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0BE8E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95D24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5610A5AA" w14:textId="77777777" w:rsidTr="00D9332E">
        <w:tc>
          <w:tcPr>
            <w:tcW w:w="1129" w:type="dxa"/>
            <w:vAlign w:val="center"/>
          </w:tcPr>
          <w:p w14:paraId="5B34B9E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Închiriere de spatii</w:t>
            </w:r>
          </w:p>
        </w:tc>
        <w:tc>
          <w:tcPr>
            <w:tcW w:w="486" w:type="dxa"/>
          </w:tcPr>
          <w:p w14:paraId="10CD906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3929174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86E0B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0A9F36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02EB3A3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5261A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1C4B03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1A90B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D1C4F5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21CCDD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EB8D092" w14:textId="77777777" w:rsidTr="00D9332E">
        <w:tc>
          <w:tcPr>
            <w:tcW w:w="1129" w:type="dxa"/>
            <w:vAlign w:val="center"/>
          </w:tcPr>
          <w:p w14:paraId="57B0436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2016755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89FBFC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38C175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706868B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7085A42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1F708D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D1BF60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4B9578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55FEE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C3D176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49B34D6E" w14:textId="77777777" w:rsidTr="00D9332E">
        <w:tc>
          <w:tcPr>
            <w:tcW w:w="1129" w:type="dxa"/>
            <w:vAlign w:val="center"/>
          </w:tcPr>
          <w:p w14:paraId="0326435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6DF1187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544AD9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6C3EC9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558574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0919841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32ECD7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303A54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DE8898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CF1001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49D82E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3CE3AED" w14:textId="77777777" w:rsidTr="00D9332E">
        <w:tc>
          <w:tcPr>
            <w:tcW w:w="1129" w:type="dxa"/>
            <w:vAlign w:val="center"/>
          </w:tcPr>
          <w:p w14:paraId="7EAE3E5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Alte activitati</w:t>
            </w:r>
          </w:p>
        </w:tc>
        <w:tc>
          <w:tcPr>
            <w:tcW w:w="486" w:type="dxa"/>
          </w:tcPr>
          <w:p w14:paraId="7D997C9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44DC50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68CC0D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0CDBD8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7FECFFA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421927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A02A95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326930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69E3E82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74F2F1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CEA5A54" w14:textId="77777777" w:rsidTr="00D9332E">
        <w:tc>
          <w:tcPr>
            <w:tcW w:w="1129" w:type="dxa"/>
            <w:vAlign w:val="center"/>
          </w:tcPr>
          <w:p w14:paraId="79B7916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1253020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582858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B48D5C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43EB97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355DF99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13C531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324C9FA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094AA2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25032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9A653D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A0F3C1F" w14:textId="77777777" w:rsidTr="00D9332E">
        <w:tc>
          <w:tcPr>
            <w:tcW w:w="1129" w:type="dxa"/>
            <w:vAlign w:val="center"/>
          </w:tcPr>
          <w:p w14:paraId="45984DD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7EEE03C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C147DC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92A1F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FF4F9F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6425D82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AE1900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A5F4A2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4ACFD2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B77CCF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DFE910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531A8E0A" w14:textId="77777777" w:rsidTr="00D9332E">
        <w:tc>
          <w:tcPr>
            <w:tcW w:w="1129" w:type="dxa"/>
            <w:vAlign w:val="center"/>
          </w:tcPr>
          <w:p w14:paraId="758245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Alte venituri din exploatare</w:t>
            </w:r>
          </w:p>
        </w:tc>
        <w:tc>
          <w:tcPr>
            <w:tcW w:w="486" w:type="dxa"/>
          </w:tcPr>
          <w:p w14:paraId="219F209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0B2353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FB0828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18D59E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6BFB8E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426688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608452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4F604A8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C17422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351C5B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56CB9B34" w14:textId="77777777" w:rsidTr="00D9332E">
        <w:tc>
          <w:tcPr>
            <w:tcW w:w="1129" w:type="dxa"/>
            <w:vAlign w:val="center"/>
          </w:tcPr>
          <w:p w14:paraId="3CC7F4F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5E0C9D3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24F719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6A94FC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1865E96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8B8983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CB3865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E3578B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464FED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191495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DB729C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0845907" w14:textId="77777777" w:rsidTr="00D9332E">
        <w:tc>
          <w:tcPr>
            <w:tcW w:w="1129" w:type="dxa"/>
            <w:vAlign w:val="center"/>
          </w:tcPr>
          <w:p w14:paraId="5C0DEBC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486" w:type="dxa"/>
          </w:tcPr>
          <w:p w14:paraId="1D1B6C5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4017214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264E0C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30F5A4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7F06390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2CC7352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14E5D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667526C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75CB10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A00172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6DDB119" w14:textId="77777777" w:rsidTr="00D9332E">
        <w:tc>
          <w:tcPr>
            <w:tcW w:w="1129" w:type="dxa"/>
            <w:vMerge w:val="restart"/>
            <w:shd w:val="clear" w:color="auto" w:fill="BDD6EE"/>
            <w:vAlign w:val="center"/>
          </w:tcPr>
          <w:p w14:paraId="20584E1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w:t>
            </w:r>
          </w:p>
        </w:tc>
        <w:tc>
          <w:tcPr>
            <w:tcW w:w="4111" w:type="dxa"/>
            <w:gridSpan w:val="5"/>
            <w:shd w:val="clear" w:color="auto" w:fill="BDD6EE"/>
            <w:vAlign w:val="center"/>
          </w:tcPr>
          <w:p w14:paraId="76B9900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3</w:t>
            </w:r>
          </w:p>
        </w:tc>
        <w:tc>
          <w:tcPr>
            <w:tcW w:w="4018" w:type="dxa"/>
            <w:gridSpan w:val="5"/>
            <w:shd w:val="clear" w:color="auto" w:fill="BDD6EE"/>
            <w:vAlign w:val="center"/>
          </w:tcPr>
          <w:p w14:paraId="47D6CF5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 AN n</w:t>
            </w:r>
          </w:p>
        </w:tc>
      </w:tr>
      <w:tr w:rsidR="00D9332E" w:rsidRPr="00551921" w14:paraId="31D42051" w14:textId="77777777" w:rsidTr="00D9332E">
        <w:tc>
          <w:tcPr>
            <w:tcW w:w="1129" w:type="dxa"/>
            <w:vMerge/>
            <w:shd w:val="clear" w:color="auto" w:fill="BDD6EE"/>
            <w:vAlign w:val="center"/>
          </w:tcPr>
          <w:p w14:paraId="51DFDA2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p>
        </w:tc>
        <w:tc>
          <w:tcPr>
            <w:tcW w:w="486" w:type="dxa"/>
            <w:shd w:val="clear" w:color="auto" w:fill="BDD6EE"/>
            <w:vAlign w:val="center"/>
          </w:tcPr>
          <w:p w14:paraId="13C114B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71445E5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66E3E96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507CE38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1 (lei)</w:t>
            </w:r>
          </w:p>
        </w:tc>
        <w:tc>
          <w:tcPr>
            <w:tcW w:w="992" w:type="dxa"/>
            <w:shd w:val="clear" w:color="auto" w:fill="BDD6EE"/>
            <w:vAlign w:val="center"/>
          </w:tcPr>
          <w:p w14:paraId="6230F80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1 (lei)</w:t>
            </w:r>
          </w:p>
        </w:tc>
        <w:tc>
          <w:tcPr>
            <w:tcW w:w="486" w:type="dxa"/>
            <w:shd w:val="clear" w:color="auto" w:fill="BDD6EE"/>
            <w:vAlign w:val="center"/>
          </w:tcPr>
          <w:p w14:paraId="0BA8CDF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tc>
        <w:tc>
          <w:tcPr>
            <w:tcW w:w="790" w:type="dxa"/>
            <w:shd w:val="clear" w:color="auto" w:fill="BDD6EE"/>
            <w:vAlign w:val="center"/>
          </w:tcPr>
          <w:p w14:paraId="65F1210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Preț unitar (lei)</w:t>
            </w:r>
          </w:p>
        </w:tc>
        <w:tc>
          <w:tcPr>
            <w:tcW w:w="899" w:type="dxa"/>
            <w:shd w:val="clear" w:color="auto" w:fill="BDD6EE"/>
            <w:vAlign w:val="center"/>
          </w:tcPr>
          <w:p w14:paraId="6E8D66F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lunar</w:t>
            </w:r>
          </w:p>
        </w:tc>
        <w:tc>
          <w:tcPr>
            <w:tcW w:w="944" w:type="dxa"/>
            <w:shd w:val="clear" w:color="auto" w:fill="BDD6EE"/>
            <w:vAlign w:val="center"/>
          </w:tcPr>
          <w:p w14:paraId="41B3952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 estimată, AN n (lei)</w:t>
            </w:r>
          </w:p>
        </w:tc>
        <w:tc>
          <w:tcPr>
            <w:tcW w:w="899" w:type="dxa"/>
            <w:shd w:val="clear" w:color="auto" w:fill="BDD6EE"/>
            <w:vAlign w:val="center"/>
          </w:tcPr>
          <w:p w14:paraId="216EC6F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estimată, AN n (lei)</w:t>
            </w:r>
          </w:p>
        </w:tc>
      </w:tr>
      <w:tr w:rsidR="00D9332E" w:rsidRPr="00551921" w14:paraId="20CDEF54" w14:textId="77777777" w:rsidTr="00D9332E">
        <w:tc>
          <w:tcPr>
            <w:tcW w:w="1129" w:type="dxa"/>
          </w:tcPr>
          <w:p w14:paraId="31E87F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3F6DFED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79D69AC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8FCBD3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2F43A8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7E7537E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71EFBA3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14C6D9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2B82575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425D693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49B31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153B147" w14:textId="77777777" w:rsidTr="00D9332E">
        <w:tc>
          <w:tcPr>
            <w:tcW w:w="1129" w:type="dxa"/>
          </w:tcPr>
          <w:p w14:paraId="17631A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4FFA525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135C60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6FA95A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264C918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6277715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1B43B7C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0FEEF8D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5DCDCB0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3AF3248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1CCD76C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4528D45" w14:textId="77777777" w:rsidTr="00D9332E">
        <w:tc>
          <w:tcPr>
            <w:tcW w:w="1129" w:type="dxa"/>
          </w:tcPr>
          <w:p w14:paraId="52C4AE9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5E6B6AE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59F08CF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7C5C94E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06CA46F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92" w:type="dxa"/>
          </w:tcPr>
          <w:p w14:paraId="1910C60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486" w:type="dxa"/>
          </w:tcPr>
          <w:p w14:paraId="338A982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790" w:type="dxa"/>
          </w:tcPr>
          <w:p w14:paraId="66FC935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02AD7C2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944" w:type="dxa"/>
          </w:tcPr>
          <w:p w14:paraId="547F935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899" w:type="dxa"/>
          </w:tcPr>
          <w:p w14:paraId="3D4467E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bl>
    <w:p w14:paraId="6E0231B5"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6539DBF2" w14:textId="77777777" w:rsidR="00D9332E" w:rsidRPr="00551921" w:rsidRDefault="00D9332E" w:rsidP="00D9332E">
      <w:pPr>
        <w:widowControl w:val="0"/>
        <w:autoSpaceDE w:val="0"/>
        <w:autoSpaceDN w:val="0"/>
        <w:adjustRightInd w:val="0"/>
        <w:spacing w:before="40" w:after="40" w:line="240" w:lineRule="auto"/>
        <w:jc w:val="both"/>
        <w:rPr>
          <w:rFonts w:eastAsia="Times New Roman" w:cstheme="minorHAnsi"/>
          <w:i/>
          <w:noProof/>
          <w:lang w:eastAsia="sk-SK"/>
        </w:rPr>
      </w:pPr>
    </w:p>
    <w:p w14:paraId="77B7C208"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b/>
          <w:iCs/>
          <w:noProof/>
          <w:lang w:eastAsia="sk-SK"/>
        </w:rPr>
      </w:pPr>
      <w:r w:rsidRPr="00551921">
        <w:rPr>
          <w:rFonts w:eastAsia="Times New Roman" w:cstheme="minorHAnsi"/>
          <w:b/>
          <w:iCs/>
          <w:noProof/>
          <w:lang w:eastAsia="sk-SK"/>
        </w:rPr>
        <w:lastRenderedPageBreak/>
        <w:t>Proiecția cheltuielilor societății (întreaga activitate)</w:t>
      </w:r>
    </w:p>
    <w:p w14:paraId="5F9B950E"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r w:rsidRPr="00551921">
        <w:rPr>
          <w:rFonts w:eastAsia="Times New Roman" w:cstheme="minorHAnsi"/>
          <w:iCs/>
          <w:noProof/>
          <w:lang w:eastAsia="sk-SK"/>
        </w:rPr>
        <w:t>Completați cu toate tipurile/ categoriile de cheltuieli aferente întregii activității</w:t>
      </w:r>
    </w:p>
    <w:p w14:paraId="6EB22681"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4"/>
        <w:gridCol w:w="1925"/>
        <w:gridCol w:w="1174"/>
        <w:gridCol w:w="1155"/>
        <w:gridCol w:w="1504"/>
        <w:gridCol w:w="1504"/>
      </w:tblGrid>
      <w:tr w:rsidR="00D9332E" w:rsidRPr="00551921" w14:paraId="55FFF16A" w14:textId="77777777" w:rsidTr="00D9332E">
        <w:tc>
          <w:tcPr>
            <w:tcW w:w="1761" w:type="dxa"/>
            <w:shd w:val="clear" w:color="auto" w:fill="BDD6EE"/>
            <w:vAlign w:val="center"/>
          </w:tcPr>
          <w:p w14:paraId="437C1CB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Denumire cheltuială</w:t>
            </w:r>
          </w:p>
        </w:tc>
        <w:tc>
          <w:tcPr>
            <w:tcW w:w="1931" w:type="dxa"/>
            <w:shd w:val="clear" w:color="auto" w:fill="BDD6EE"/>
            <w:vAlign w:val="center"/>
          </w:tcPr>
          <w:p w14:paraId="0B65BFF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Costuri</w:t>
            </w:r>
          </w:p>
        </w:tc>
        <w:tc>
          <w:tcPr>
            <w:tcW w:w="1177" w:type="dxa"/>
            <w:shd w:val="clear" w:color="auto" w:fill="BDD6EE"/>
            <w:vAlign w:val="center"/>
          </w:tcPr>
          <w:p w14:paraId="5983394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UM/</w:t>
            </w:r>
          </w:p>
          <w:p w14:paraId="1A38657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Consum/</w:t>
            </w:r>
          </w:p>
          <w:p w14:paraId="0099E49F"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Cantitate</w:t>
            </w:r>
          </w:p>
        </w:tc>
        <w:tc>
          <w:tcPr>
            <w:tcW w:w="1163" w:type="dxa"/>
            <w:shd w:val="clear" w:color="auto" w:fill="BDD6EE"/>
            <w:vAlign w:val="center"/>
          </w:tcPr>
          <w:p w14:paraId="2AE45F6F"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Pret unitar</w:t>
            </w:r>
          </w:p>
          <w:p w14:paraId="162DFD9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lei</w:t>
            </w:r>
          </w:p>
        </w:tc>
        <w:tc>
          <w:tcPr>
            <w:tcW w:w="1515" w:type="dxa"/>
            <w:shd w:val="clear" w:color="auto" w:fill="BDD6EE"/>
            <w:vAlign w:val="center"/>
          </w:tcPr>
          <w:p w14:paraId="7D666E2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medie lunara</w:t>
            </w:r>
          </w:p>
        </w:tc>
        <w:tc>
          <w:tcPr>
            <w:tcW w:w="1515" w:type="dxa"/>
            <w:shd w:val="clear" w:color="auto" w:fill="BDD6EE"/>
            <w:vAlign w:val="center"/>
          </w:tcPr>
          <w:p w14:paraId="5D9C734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Valoare medie anuala</w:t>
            </w:r>
          </w:p>
        </w:tc>
      </w:tr>
      <w:tr w:rsidR="00D9332E" w:rsidRPr="00551921" w14:paraId="3CE0E813" w14:textId="77777777" w:rsidTr="00D9332E">
        <w:tc>
          <w:tcPr>
            <w:tcW w:w="1761" w:type="dxa"/>
            <w:vMerge w:val="restart"/>
          </w:tcPr>
          <w:p w14:paraId="56DD624C"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Cheltuieli cu materiile prime si cu materiale consumabile</w:t>
            </w:r>
          </w:p>
        </w:tc>
        <w:tc>
          <w:tcPr>
            <w:tcW w:w="1931" w:type="dxa"/>
          </w:tcPr>
          <w:p w14:paraId="0610E1F1"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Materii prime:</w:t>
            </w:r>
          </w:p>
          <w:p w14:paraId="50B89658"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r w:rsidRPr="00551921">
              <w:rPr>
                <w:rFonts w:asciiTheme="minorHAnsi" w:eastAsia="Times New Roman" w:hAnsiTheme="minorHAnsi" w:cstheme="minorHAnsi"/>
                <w:iCs/>
                <w:noProof/>
                <w:lang w:eastAsia="sk-SK"/>
              </w:rPr>
              <w:tab/>
            </w:r>
          </w:p>
          <w:p w14:paraId="546C85DC"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6258253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A99403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442756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49D981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6B456C1" w14:textId="77777777" w:rsidTr="00D9332E">
        <w:tc>
          <w:tcPr>
            <w:tcW w:w="1761" w:type="dxa"/>
            <w:vMerge/>
          </w:tcPr>
          <w:p w14:paraId="1B33F77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33A8A26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Materiale consumabile</w:t>
            </w:r>
          </w:p>
          <w:p w14:paraId="676A7EDD"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p w14:paraId="7B91C86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22C1719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722F1F1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4C8BDE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429126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0601E95" w14:textId="77777777" w:rsidTr="00D9332E">
        <w:tc>
          <w:tcPr>
            <w:tcW w:w="3692" w:type="dxa"/>
            <w:gridSpan w:val="2"/>
          </w:tcPr>
          <w:p w14:paraId="2F7119D5"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Subtotal</w:t>
            </w:r>
          </w:p>
        </w:tc>
        <w:tc>
          <w:tcPr>
            <w:tcW w:w="1177" w:type="dxa"/>
          </w:tcPr>
          <w:p w14:paraId="20F8D38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4D8938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3A06A9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C255CA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1F61FCF" w14:textId="77777777" w:rsidTr="00D9332E">
        <w:tc>
          <w:tcPr>
            <w:tcW w:w="1761" w:type="dxa"/>
            <w:vMerge w:val="restart"/>
          </w:tcPr>
          <w:p w14:paraId="0281D82E"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Alte cheltuieli cu materiale (inclusiv cheltuieli cu prestații externe)</w:t>
            </w:r>
          </w:p>
        </w:tc>
        <w:tc>
          <w:tcPr>
            <w:tcW w:w="1931" w:type="dxa"/>
          </w:tcPr>
          <w:p w14:paraId="4A4F09F8"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Energie electrică</w:t>
            </w:r>
          </w:p>
        </w:tc>
        <w:tc>
          <w:tcPr>
            <w:tcW w:w="1177" w:type="dxa"/>
          </w:tcPr>
          <w:p w14:paraId="553E4C3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51FED1C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7C31D3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3453B0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6447ED4" w14:textId="77777777" w:rsidTr="00D9332E">
        <w:tc>
          <w:tcPr>
            <w:tcW w:w="1761" w:type="dxa"/>
            <w:vMerge/>
          </w:tcPr>
          <w:p w14:paraId="7A2F1EBD"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7CBB30FE"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 xml:space="preserve">Gaz </w:t>
            </w:r>
          </w:p>
        </w:tc>
        <w:tc>
          <w:tcPr>
            <w:tcW w:w="1177" w:type="dxa"/>
          </w:tcPr>
          <w:p w14:paraId="345375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0D6ACB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46ABCE4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48155AA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018316E" w14:textId="77777777" w:rsidTr="00D9332E">
        <w:tc>
          <w:tcPr>
            <w:tcW w:w="1761" w:type="dxa"/>
            <w:vMerge/>
          </w:tcPr>
          <w:p w14:paraId="3CC27F01"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0C8F2A19"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 xml:space="preserve">Apă </w:t>
            </w:r>
          </w:p>
        </w:tc>
        <w:tc>
          <w:tcPr>
            <w:tcW w:w="1177" w:type="dxa"/>
          </w:tcPr>
          <w:p w14:paraId="6B4EC7A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84EA2A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BC25E5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AAA3DF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7F62566" w14:textId="77777777" w:rsidTr="00D9332E">
        <w:tc>
          <w:tcPr>
            <w:tcW w:w="1761" w:type="dxa"/>
            <w:vMerge/>
          </w:tcPr>
          <w:p w14:paraId="2B2D16BD"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p>
        </w:tc>
        <w:tc>
          <w:tcPr>
            <w:tcW w:w="1931" w:type="dxa"/>
          </w:tcPr>
          <w:p w14:paraId="7BCE18F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2CA0A07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2937A0F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626C0A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7B9A4D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93FA3AF" w14:textId="77777777" w:rsidTr="00D9332E">
        <w:tc>
          <w:tcPr>
            <w:tcW w:w="3692" w:type="dxa"/>
            <w:gridSpan w:val="2"/>
          </w:tcPr>
          <w:p w14:paraId="59058A9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Subtotal</w:t>
            </w:r>
          </w:p>
        </w:tc>
        <w:tc>
          <w:tcPr>
            <w:tcW w:w="1177" w:type="dxa"/>
          </w:tcPr>
          <w:p w14:paraId="44A319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025723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779C2DE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D9ADD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6F7B4DD" w14:textId="77777777" w:rsidTr="00D9332E">
        <w:tc>
          <w:tcPr>
            <w:tcW w:w="1761" w:type="dxa"/>
          </w:tcPr>
          <w:p w14:paraId="19775654"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Alte cheltuieli de exploatare</w:t>
            </w:r>
          </w:p>
        </w:tc>
        <w:tc>
          <w:tcPr>
            <w:tcW w:w="1931" w:type="dxa"/>
          </w:tcPr>
          <w:p w14:paraId="1237A1C5"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Telecomunicații</w:t>
            </w:r>
          </w:p>
        </w:tc>
        <w:tc>
          <w:tcPr>
            <w:tcW w:w="1177" w:type="dxa"/>
          </w:tcPr>
          <w:p w14:paraId="7B45C07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3DF523B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067196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0E45CDE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2A6475DD" w14:textId="77777777" w:rsidTr="00D9332E">
        <w:tc>
          <w:tcPr>
            <w:tcW w:w="1761" w:type="dxa"/>
          </w:tcPr>
          <w:p w14:paraId="07E243C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0E4E1B62"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protecta muncii</w:t>
            </w:r>
          </w:p>
        </w:tc>
        <w:tc>
          <w:tcPr>
            <w:tcW w:w="1177" w:type="dxa"/>
          </w:tcPr>
          <w:p w14:paraId="657D31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ECEBCC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C2BD81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290E732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3B2104F3" w14:textId="77777777" w:rsidTr="00D9332E">
        <w:tc>
          <w:tcPr>
            <w:tcW w:w="1761" w:type="dxa"/>
          </w:tcPr>
          <w:p w14:paraId="6B0A58D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06FEAA0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medicina muncii</w:t>
            </w:r>
          </w:p>
        </w:tc>
        <w:tc>
          <w:tcPr>
            <w:tcW w:w="1177" w:type="dxa"/>
          </w:tcPr>
          <w:p w14:paraId="72CE003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63EA71B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418E3D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9E902E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50707AD" w14:textId="77777777" w:rsidTr="00D9332E">
        <w:tc>
          <w:tcPr>
            <w:tcW w:w="1761" w:type="dxa"/>
          </w:tcPr>
          <w:p w14:paraId="7CC7BE7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15E37D95"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prestate de colaboratori</w:t>
            </w:r>
          </w:p>
        </w:tc>
        <w:tc>
          <w:tcPr>
            <w:tcW w:w="1177" w:type="dxa"/>
          </w:tcPr>
          <w:p w14:paraId="53556B3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EFEC5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EE39D7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D1BF8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AA0CBA6" w14:textId="77777777" w:rsidTr="00D9332E">
        <w:tc>
          <w:tcPr>
            <w:tcW w:w="1761" w:type="dxa"/>
          </w:tcPr>
          <w:p w14:paraId="49BE373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2159EC43"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Servicii de salubritate</w:t>
            </w:r>
          </w:p>
        </w:tc>
        <w:tc>
          <w:tcPr>
            <w:tcW w:w="1177" w:type="dxa"/>
          </w:tcPr>
          <w:p w14:paraId="11C99CA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7E8BBC7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1C9D62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472893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0EEDE498" w14:textId="77777777" w:rsidTr="00D9332E">
        <w:tc>
          <w:tcPr>
            <w:tcW w:w="1761" w:type="dxa"/>
          </w:tcPr>
          <w:p w14:paraId="05B192C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085865F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Servicii de paza și protectie</w:t>
            </w:r>
          </w:p>
        </w:tc>
        <w:tc>
          <w:tcPr>
            <w:tcW w:w="1177" w:type="dxa"/>
          </w:tcPr>
          <w:p w14:paraId="424C52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163" w:type="dxa"/>
          </w:tcPr>
          <w:p w14:paraId="050210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15" w:type="dxa"/>
          </w:tcPr>
          <w:p w14:paraId="3B42214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15" w:type="dxa"/>
          </w:tcPr>
          <w:p w14:paraId="730481A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7CBC52AF" w14:textId="77777777" w:rsidTr="00D9332E">
        <w:tc>
          <w:tcPr>
            <w:tcW w:w="1761" w:type="dxa"/>
          </w:tcPr>
          <w:p w14:paraId="57674C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931" w:type="dxa"/>
          </w:tcPr>
          <w:p w14:paraId="30E6D87A"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Chirie</w:t>
            </w:r>
          </w:p>
        </w:tc>
        <w:tc>
          <w:tcPr>
            <w:tcW w:w="1177" w:type="dxa"/>
          </w:tcPr>
          <w:p w14:paraId="230B842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0BD8CE9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177A403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47FE2AC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199C5368" w14:textId="77777777" w:rsidTr="00D9332E">
        <w:tc>
          <w:tcPr>
            <w:tcW w:w="1761" w:type="dxa"/>
          </w:tcPr>
          <w:p w14:paraId="5FBCF27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6EAEB8D6"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Intretinere echipamente</w:t>
            </w:r>
          </w:p>
        </w:tc>
        <w:tc>
          <w:tcPr>
            <w:tcW w:w="1177" w:type="dxa"/>
          </w:tcPr>
          <w:p w14:paraId="3FF5E26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56FA67C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F6CDEA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6EA70CA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6103D64B" w14:textId="77777777" w:rsidTr="00D9332E">
        <w:tc>
          <w:tcPr>
            <w:tcW w:w="1761" w:type="dxa"/>
          </w:tcPr>
          <w:p w14:paraId="1D388B3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931" w:type="dxa"/>
          </w:tcPr>
          <w:p w14:paraId="1D423718" w14:textId="77777777" w:rsidR="00D9332E" w:rsidRPr="00551921" w:rsidRDefault="00D9332E" w:rsidP="00D9332E">
            <w:pPr>
              <w:widowControl w:val="0"/>
              <w:autoSpaceDE w:val="0"/>
              <w:autoSpaceDN w:val="0"/>
              <w:adjustRightInd w:val="0"/>
              <w:spacing w:after="0" w:line="240" w:lineRule="auto"/>
              <w:rPr>
                <w:rFonts w:asciiTheme="minorHAnsi" w:eastAsia="Times New Roman" w:hAnsiTheme="minorHAnsi" w:cstheme="minorHAnsi"/>
                <w:iCs/>
                <w:noProof/>
                <w:lang w:eastAsia="sk-SK"/>
              </w:rPr>
            </w:pPr>
            <w:r w:rsidRPr="00551921">
              <w:rPr>
                <w:rFonts w:asciiTheme="minorHAnsi" w:eastAsia="Times New Roman" w:hAnsiTheme="minorHAnsi" w:cstheme="minorHAnsi"/>
                <w:iCs/>
                <w:noProof/>
                <w:lang w:eastAsia="sk-SK"/>
              </w:rPr>
              <w:t>……..</w:t>
            </w:r>
          </w:p>
        </w:tc>
        <w:tc>
          <w:tcPr>
            <w:tcW w:w="1177" w:type="dxa"/>
          </w:tcPr>
          <w:p w14:paraId="1048535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163" w:type="dxa"/>
          </w:tcPr>
          <w:p w14:paraId="41B1C5E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5C015F6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c>
          <w:tcPr>
            <w:tcW w:w="1515" w:type="dxa"/>
          </w:tcPr>
          <w:p w14:paraId="3BB6706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eastAsia="sk-SK"/>
              </w:rPr>
            </w:pPr>
          </w:p>
        </w:tc>
      </w:tr>
      <w:tr w:rsidR="00D9332E" w:rsidRPr="00551921" w14:paraId="7B57978A" w14:textId="77777777" w:rsidTr="00D9332E">
        <w:tc>
          <w:tcPr>
            <w:tcW w:w="3692" w:type="dxa"/>
            <w:gridSpan w:val="2"/>
          </w:tcPr>
          <w:p w14:paraId="6B40ED23" w14:textId="77777777" w:rsidR="00D9332E" w:rsidRPr="00551921" w:rsidRDefault="00D9332E" w:rsidP="00D9332E">
            <w:pPr>
              <w:widowControl w:val="0"/>
              <w:autoSpaceDE w:val="0"/>
              <w:autoSpaceDN w:val="0"/>
              <w:adjustRightInd w:val="0"/>
              <w:spacing w:after="0" w:line="240" w:lineRule="auto"/>
              <w:jc w:val="right"/>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Total</w:t>
            </w:r>
          </w:p>
        </w:tc>
        <w:tc>
          <w:tcPr>
            <w:tcW w:w="1177" w:type="dxa"/>
          </w:tcPr>
          <w:p w14:paraId="34D6352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163" w:type="dxa"/>
          </w:tcPr>
          <w:p w14:paraId="18C1E02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515" w:type="dxa"/>
          </w:tcPr>
          <w:p w14:paraId="60C005F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c>
          <w:tcPr>
            <w:tcW w:w="1515" w:type="dxa"/>
          </w:tcPr>
          <w:p w14:paraId="41B296F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b/>
                <w:iCs/>
                <w:noProof/>
                <w:lang w:eastAsia="sk-SK"/>
              </w:rPr>
            </w:pPr>
          </w:p>
        </w:tc>
      </w:tr>
    </w:tbl>
    <w:p w14:paraId="6A5D8057"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p w14:paraId="20118983"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9351"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65"/>
        <w:gridCol w:w="498"/>
        <w:gridCol w:w="1015"/>
        <w:gridCol w:w="1100"/>
        <w:gridCol w:w="1230"/>
        <w:gridCol w:w="498"/>
        <w:gridCol w:w="1015"/>
        <w:gridCol w:w="1100"/>
        <w:gridCol w:w="1230"/>
      </w:tblGrid>
      <w:tr w:rsidR="00D9332E" w:rsidRPr="00551921" w14:paraId="4BF4BC38" w14:textId="77777777" w:rsidTr="00D9332E">
        <w:tc>
          <w:tcPr>
            <w:tcW w:w="2055" w:type="dxa"/>
            <w:vMerge w:val="restart"/>
            <w:shd w:val="clear" w:color="auto" w:fill="BDD6EE"/>
            <w:vAlign w:val="center"/>
          </w:tcPr>
          <w:p w14:paraId="5BD51C6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Personalul societății</w:t>
            </w:r>
          </w:p>
        </w:tc>
        <w:tc>
          <w:tcPr>
            <w:tcW w:w="3752" w:type="dxa"/>
            <w:gridSpan w:val="4"/>
            <w:shd w:val="clear" w:color="auto" w:fill="BDD6EE"/>
            <w:vAlign w:val="center"/>
          </w:tcPr>
          <w:p w14:paraId="19AEEBD7"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1</w:t>
            </w:r>
          </w:p>
        </w:tc>
        <w:tc>
          <w:tcPr>
            <w:tcW w:w="3544" w:type="dxa"/>
            <w:gridSpan w:val="4"/>
            <w:shd w:val="clear" w:color="auto" w:fill="BDD6EE"/>
            <w:vAlign w:val="center"/>
          </w:tcPr>
          <w:p w14:paraId="669A63D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2</w:t>
            </w:r>
          </w:p>
        </w:tc>
      </w:tr>
      <w:tr w:rsidR="00D9332E" w:rsidRPr="00551921" w14:paraId="292F548C" w14:textId="77777777" w:rsidTr="00D9332E">
        <w:tc>
          <w:tcPr>
            <w:tcW w:w="2055" w:type="dxa"/>
            <w:vMerge/>
            <w:shd w:val="clear" w:color="auto" w:fill="BDD6EE"/>
            <w:vAlign w:val="center"/>
          </w:tcPr>
          <w:p w14:paraId="06E5820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p>
        </w:tc>
        <w:tc>
          <w:tcPr>
            <w:tcW w:w="492" w:type="dxa"/>
            <w:shd w:val="clear" w:color="auto" w:fill="BDD6EE"/>
            <w:vAlign w:val="center"/>
          </w:tcPr>
          <w:p w14:paraId="2DB9ACD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Nr.</w:t>
            </w:r>
          </w:p>
        </w:tc>
        <w:tc>
          <w:tcPr>
            <w:tcW w:w="992" w:type="dxa"/>
            <w:shd w:val="clear" w:color="auto" w:fill="BDD6EE"/>
            <w:vAlign w:val="center"/>
          </w:tcPr>
          <w:p w14:paraId="4728A8B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net/lună</w:t>
            </w:r>
          </w:p>
        </w:tc>
        <w:tc>
          <w:tcPr>
            <w:tcW w:w="992" w:type="dxa"/>
            <w:shd w:val="clear" w:color="auto" w:fill="BDD6EE"/>
            <w:vAlign w:val="center"/>
          </w:tcPr>
          <w:p w14:paraId="7DDC806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brut/lună</w:t>
            </w:r>
          </w:p>
        </w:tc>
        <w:tc>
          <w:tcPr>
            <w:tcW w:w="1276" w:type="dxa"/>
            <w:shd w:val="clear" w:color="auto" w:fill="BDD6EE"/>
            <w:vAlign w:val="center"/>
          </w:tcPr>
          <w:p w14:paraId="0F3754DA"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Cheltuieli cu asigurările și protecția socială</w:t>
            </w:r>
          </w:p>
        </w:tc>
        <w:tc>
          <w:tcPr>
            <w:tcW w:w="447" w:type="dxa"/>
            <w:shd w:val="clear" w:color="auto" w:fill="BDD6EE"/>
            <w:vAlign w:val="center"/>
          </w:tcPr>
          <w:p w14:paraId="58BEE9D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Nr.</w:t>
            </w:r>
          </w:p>
        </w:tc>
        <w:tc>
          <w:tcPr>
            <w:tcW w:w="870" w:type="dxa"/>
            <w:shd w:val="clear" w:color="auto" w:fill="BDD6EE"/>
            <w:vAlign w:val="center"/>
          </w:tcPr>
          <w:p w14:paraId="2F1EA5B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net/lună</w:t>
            </w:r>
          </w:p>
        </w:tc>
        <w:tc>
          <w:tcPr>
            <w:tcW w:w="951" w:type="dxa"/>
            <w:shd w:val="clear" w:color="auto" w:fill="BDD6EE"/>
            <w:vAlign w:val="center"/>
          </w:tcPr>
          <w:p w14:paraId="45C9376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brut/lună</w:t>
            </w:r>
          </w:p>
        </w:tc>
        <w:tc>
          <w:tcPr>
            <w:tcW w:w="1276" w:type="dxa"/>
            <w:shd w:val="clear" w:color="auto" w:fill="BDD6EE"/>
            <w:vAlign w:val="center"/>
          </w:tcPr>
          <w:p w14:paraId="53601C6D"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Cheltuieli cu asigurările și protecția socială</w:t>
            </w:r>
          </w:p>
        </w:tc>
      </w:tr>
      <w:tr w:rsidR="00D9332E" w:rsidRPr="00551921" w14:paraId="78E71F35" w14:textId="77777777" w:rsidTr="00D9332E">
        <w:tc>
          <w:tcPr>
            <w:tcW w:w="2055" w:type="dxa"/>
          </w:tcPr>
          <w:p w14:paraId="17CB354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69C6F9D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116CB22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11FA9F3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56B9D0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3178E7F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066818A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6287307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775AFE9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4E3F1D96" w14:textId="77777777" w:rsidTr="00D9332E">
        <w:tc>
          <w:tcPr>
            <w:tcW w:w="2055" w:type="dxa"/>
          </w:tcPr>
          <w:p w14:paraId="55A5216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B001F1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0EB5ED6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7460804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525D5B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0783E69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6A32931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3141977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C5CC6B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732D379F" w14:textId="77777777" w:rsidTr="00D9332E">
        <w:tc>
          <w:tcPr>
            <w:tcW w:w="2055" w:type="dxa"/>
          </w:tcPr>
          <w:p w14:paraId="665EE08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60D971F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10F6DEE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69D26EF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48F860F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7BAC85A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2490FC3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69279C1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2F9B483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19F03298" w14:textId="77777777" w:rsidTr="00D9332E">
        <w:tc>
          <w:tcPr>
            <w:tcW w:w="2055" w:type="dxa"/>
          </w:tcPr>
          <w:p w14:paraId="28BBB4F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441A384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3CEDDFB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0CAD881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7849BA4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3F7D432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438578D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7279DC3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480243C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03320F16" w14:textId="77777777" w:rsidTr="00D9332E">
        <w:tc>
          <w:tcPr>
            <w:tcW w:w="2055" w:type="dxa"/>
          </w:tcPr>
          <w:p w14:paraId="2ED1B54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E2355C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6C9DB07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7887BFE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0AD94EA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4DAAC81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2BC9E98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7C10A01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24DB114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4574A70F" w14:textId="77777777" w:rsidTr="00D9332E">
        <w:tc>
          <w:tcPr>
            <w:tcW w:w="2055" w:type="dxa"/>
          </w:tcPr>
          <w:p w14:paraId="3279670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76716B0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7824D2D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37B8C14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45DC2F9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2B1A896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3416DEB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6C6AA3D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521D348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5C1FBE43" w14:textId="77777777" w:rsidTr="00D9332E">
        <w:tc>
          <w:tcPr>
            <w:tcW w:w="2055" w:type="dxa"/>
            <w:vMerge w:val="restart"/>
            <w:shd w:val="clear" w:color="auto" w:fill="BDD6EE"/>
            <w:vAlign w:val="center"/>
          </w:tcPr>
          <w:p w14:paraId="2739D500"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Personalul societății</w:t>
            </w:r>
          </w:p>
        </w:tc>
        <w:tc>
          <w:tcPr>
            <w:tcW w:w="3752" w:type="dxa"/>
            <w:gridSpan w:val="4"/>
            <w:shd w:val="clear" w:color="auto" w:fill="BDD6EE"/>
            <w:vAlign w:val="center"/>
          </w:tcPr>
          <w:p w14:paraId="70AD1FB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3</w:t>
            </w:r>
          </w:p>
        </w:tc>
        <w:tc>
          <w:tcPr>
            <w:tcW w:w="3544" w:type="dxa"/>
            <w:gridSpan w:val="4"/>
            <w:shd w:val="clear" w:color="auto" w:fill="BDD6EE"/>
            <w:vAlign w:val="center"/>
          </w:tcPr>
          <w:p w14:paraId="3CA68A9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AN N</w:t>
            </w:r>
          </w:p>
        </w:tc>
      </w:tr>
      <w:tr w:rsidR="00D9332E" w:rsidRPr="00551921" w14:paraId="08E34899" w14:textId="77777777" w:rsidTr="00D9332E">
        <w:tc>
          <w:tcPr>
            <w:tcW w:w="2055" w:type="dxa"/>
            <w:vMerge/>
            <w:shd w:val="clear" w:color="auto" w:fill="BDD6EE"/>
            <w:vAlign w:val="center"/>
          </w:tcPr>
          <w:p w14:paraId="48D2F06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p>
        </w:tc>
        <w:tc>
          <w:tcPr>
            <w:tcW w:w="492" w:type="dxa"/>
            <w:shd w:val="clear" w:color="auto" w:fill="BDD6EE"/>
            <w:vAlign w:val="center"/>
          </w:tcPr>
          <w:p w14:paraId="5F5D4DA6"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Nr.</w:t>
            </w:r>
          </w:p>
        </w:tc>
        <w:tc>
          <w:tcPr>
            <w:tcW w:w="992" w:type="dxa"/>
            <w:shd w:val="clear" w:color="auto" w:fill="BDD6EE"/>
            <w:vAlign w:val="center"/>
          </w:tcPr>
          <w:p w14:paraId="1978B5EB"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net/lună</w:t>
            </w:r>
          </w:p>
        </w:tc>
        <w:tc>
          <w:tcPr>
            <w:tcW w:w="992" w:type="dxa"/>
            <w:shd w:val="clear" w:color="auto" w:fill="BDD6EE"/>
            <w:vAlign w:val="center"/>
          </w:tcPr>
          <w:p w14:paraId="46E7BF5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brut/lună</w:t>
            </w:r>
          </w:p>
        </w:tc>
        <w:tc>
          <w:tcPr>
            <w:tcW w:w="1276" w:type="dxa"/>
            <w:shd w:val="clear" w:color="auto" w:fill="BDD6EE"/>
            <w:vAlign w:val="center"/>
          </w:tcPr>
          <w:p w14:paraId="43A3D3E1"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Cheltuieli cu asigurările și protecția socială</w:t>
            </w:r>
          </w:p>
        </w:tc>
        <w:tc>
          <w:tcPr>
            <w:tcW w:w="447" w:type="dxa"/>
            <w:shd w:val="clear" w:color="auto" w:fill="BDD6EE"/>
            <w:vAlign w:val="center"/>
          </w:tcPr>
          <w:p w14:paraId="7F043AD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Nr.</w:t>
            </w:r>
          </w:p>
        </w:tc>
        <w:tc>
          <w:tcPr>
            <w:tcW w:w="870" w:type="dxa"/>
            <w:shd w:val="clear" w:color="auto" w:fill="BDD6EE"/>
            <w:vAlign w:val="center"/>
          </w:tcPr>
          <w:p w14:paraId="6051938E"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net/lună</w:t>
            </w:r>
          </w:p>
        </w:tc>
        <w:tc>
          <w:tcPr>
            <w:tcW w:w="951" w:type="dxa"/>
            <w:shd w:val="clear" w:color="auto" w:fill="BDD6EE"/>
            <w:vAlign w:val="center"/>
          </w:tcPr>
          <w:p w14:paraId="3496A5C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Salariu brut/lună</w:t>
            </w:r>
          </w:p>
        </w:tc>
        <w:tc>
          <w:tcPr>
            <w:tcW w:w="1276" w:type="dxa"/>
            <w:shd w:val="clear" w:color="auto" w:fill="BDD6EE"/>
            <w:vAlign w:val="center"/>
          </w:tcPr>
          <w:p w14:paraId="12635C94"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Cheltuieli cu asigurările și protecția socială</w:t>
            </w:r>
          </w:p>
        </w:tc>
      </w:tr>
      <w:tr w:rsidR="00D9332E" w:rsidRPr="00551921" w14:paraId="511D18AB" w14:textId="77777777" w:rsidTr="00D9332E">
        <w:tc>
          <w:tcPr>
            <w:tcW w:w="2055" w:type="dxa"/>
          </w:tcPr>
          <w:p w14:paraId="1264DD3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4287535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C94C13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1C6277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9E3CB3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72F769B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189FC44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4439011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59EC163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69FD0D1B" w14:textId="77777777" w:rsidTr="00D9332E">
        <w:tc>
          <w:tcPr>
            <w:tcW w:w="2055" w:type="dxa"/>
          </w:tcPr>
          <w:p w14:paraId="6448260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EE8709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7634A0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BFA952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7394EF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2C962F7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18A8DA9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20D71A0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770DDDA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34A3923C" w14:textId="77777777" w:rsidTr="00D9332E">
        <w:tc>
          <w:tcPr>
            <w:tcW w:w="2055" w:type="dxa"/>
          </w:tcPr>
          <w:p w14:paraId="2BECC2E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4FE596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1CB7DE4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4D7A6F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702DCCD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28173B6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1E4EB15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4BF7198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619BE4C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67FC8B92" w14:textId="77777777" w:rsidTr="00D9332E">
        <w:tc>
          <w:tcPr>
            <w:tcW w:w="2055" w:type="dxa"/>
          </w:tcPr>
          <w:p w14:paraId="022DE4A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5A8F6B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2E0D987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A9F9AE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80638D4"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61BEFD9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7713B59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4A2A47F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5318583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72333648" w14:textId="77777777" w:rsidTr="00D9332E">
        <w:tc>
          <w:tcPr>
            <w:tcW w:w="2055" w:type="dxa"/>
          </w:tcPr>
          <w:p w14:paraId="5E83413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6C69F1B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376BA4D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379ED8F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63F5686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58B3CD0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04CD5E9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55B165B2"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11973E0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5CFABE99" w14:textId="77777777" w:rsidTr="00D9332E">
        <w:tc>
          <w:tcPr>
            <w:tcW w:w="2055" w:type="dxa"/>
          </w:tcPr>
          <w:p w14:paraId="31B65AA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92" w:type="dxa"/>
          </w:tcPr>
          <w:p w14:paraId="3BC05AC3"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5D66B71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92" w:type="dxa"/>
          </w:tcPr>
          <w:p w14:paraId="488BD04A"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36C2914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447" w:type="dxa"/>
          </w:tcPr>
          <w:p w14:paraId="614C4E4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870" w:type="dxa"/>
          </w:tcPr>
          <w:p w14:paraId="47649CF7"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951" w:type="dxa"/>
          </w:tcPr>
          <w:p w14:paraId="79E6840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276" w:type="dxa"/>
          </w:tcPr>
          <w:p w14:paraId="1B63C149"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bl>
    <w:p w14:paraId="1A6ECC73" w14:textId="77777777" w:rsidR="00D9332E" w:rsidRPr="00551921" w:rsidRDefault="00D9332E" w:rsidP="00D9332E">
      <w:pPr>
        <w:widowControl w:val="0"/>
        <w:autoSpaceDE w:val="0"/>
        <w:autoSpaceDN w:val="0"/>
        <w:adjustRightInd w:val="0"/>
        <w:spacing w:before="40" w:after="40" w:line="240" w:lineRule="auto"/>
        <w:jc w:val="both"/>
        <w:rPr>
          <w:rFonts w:eastAsia="Times New Roman" w:cstheme="minorHAnsi"/>
          <w:i/>
          <w:noProof/>
          <w:lang w:val="fr-FR" w:eastAsia="sk-SK"/>
        </w:rPr>
      </w:pPr>
    </w:p>
    <w:p w14:paraId="27A61B97" w14:textId="77777777" w:rsidR="00D9332E" w:rsidRPr="00551921" w:rsidRDefault="00D9332E" w:rsidP="00D9332E">
      <w:pPr>
        <w:widowControl w:val="0"/>
        <w:autoSpaceDE w:val="0"/>
        <w:autoSpaceDN w:val="0"/>
        <w:adjustRightInd w:val="0"/>
        <w:spacing w:after="0" w:line="240" w:lineRule="auto"/>
        <w:jc w:val="both"/>
        <w:rPr>
          <w:rFonts w:eastAsia="Times New Roman" w:cstheme="minorHAnsi"/>
          <w:b/>
          <w:iCs/>
          <w:noProof/>
          <w:lang w:val="en-US" w:eastAsia="sk-SK"/>
        </w:rPr>
      </w:pPr>
      <w:r w:rsidRPr="00551921">
        <w:rPr>
          <w:rFonts w:eastAsia="Times New Roman" w:cstheme="minorHAnsi"/>
          <w:b/>
          <w:iCs/>
          <w:noProof/>
          <w:lang w:val="en-US" w:eastAsia="sk-SK"/>
        </w:rPr>
        <w:t>Amortizarea</w:t>
      </w:r>
    </w:p>
    <w:tbl>
      <w:tblPr>
        <w:tblStyle w:val="TableGrid"/>
        <w:tblW w:w="9322"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A0" w:firstRow="1" w:lastRow="0" w:firstColumn="1" w:lastColumn="0" w:noHBand="0" w:noVBand="1"/>
      </w:tblPr>
      <w:tblGrid>
        <w:gridCol w:w="1101"/>
        <w:gridCol w:w="1559"/>
        <w:gridCol w:w="1467"/>
        <w:gridCol w:w="1843"/>
        <w:gridCol w:w="1701"/>
        <w:gridCol w:w="1651"/>
      </w:tblGrid>
      <w:tr w:rsidR="00D9332E" w:rsidRPr="00551921" w14:paraId="3B27D3DE" w14:textId="77777777" w:rsidTr="00D9332E">
        <w:trPr>
          <w:trHeight w:val="171"/>
        </w:trPr>
        <w:tc>
          <w:tcPr>
            <w:tcW w:w="1101" w:type="dxa"/>
            <w:shd w:val="clear" w:color="auto" w:fill="BDD6EE"/>
            <w:vAlign w:val="center"/>
          </w:tcPr>
          <w:p w14:paraId="2A7D3218"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Grupa</w:t>
            </w:r>
          </w:p>
        </w:tc>
        <w:tc>
          <w:tcPr>
            <w:tcW w:w="1559" w:type="dxa"/>
            <w:shd w:val="clear" w:color="auto" w:fill="BDD6EE"/>
            <w:vAlign w:val="center"/>
          </w:tcPr>
          <w:p w14:paraId="1FF78C13"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Denumire</w:t>
            </w:r>
          </w:p>
        </w:tc>
        <w:tc>
          <w:tcPr>
            <w:tcW w:w="1467" w:type="dxa"/>
            <w:shd w:val="clear" w:color="auto" w:fill="BDD6EE"/>
            <w:vAlign w:val="center"/>
          </w:tcPr>
          <w:p w14:paraId="76C5881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Valoare</w:t>
            </w:r>
          </w:p>
        </w:tc>
        <w:tc>
          <w:tcPr>
            <w:tcW w:w="1843" w:type="dxa"/>
            <w:shd w:val="clear" w:color="auto" w:fill="BDD6EE"/>
            <w:vAlign w:val="center"/>
          </w:tcPr>
          <w:p w14:paraId="13020C35"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eastAsia="sk-SK"/>
              </w:rPr>
            </w:pPr>
            <w:r w:rsidRPr="00551921">
              <w:rPr>
                <w:rFonts w:asciiTheme="minorHAnsi" w:eastAsia="Times New Roman" w:hAnsiTheme="minorHAnsi" w:cstheme="minorHAnsi"/>
                <w:b/>
                <w:iCs/>
                <w:noProof/>
                <w:lang w:eastAsia="sk-SK"/>
              </w:rPr>
              <w:t>Perioada de amortizare (luni)</w:t>
            </w:r>
          </w:p>
        </w:tc>
        <w:tc>
          <w:tcPr>
            <w:tcW w:w="1701" w:type="dxa"/>
            <w:shd w:val="clear" w:color="auto" w:fill="BDD6EE"/>
            <w:vAlign w:val="center"/>
          </w:tcPr>
          <w:p w14:paraId="509B15DC"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Valoare de amortizat, pe lună</w:t>
            </w:r>
          </w:p>
        </w:tc>
        <w:tc>
          <w:tcPr>
            <w:tcW w:w="1651" w:type="dxa"/>
            <w:shd w:val="clear" w:color="auto" w:fill="BDD6EE"/>
            <w:vAlign w:val="center"/>
          </w:tcPr>
          <w:p w14:paraId="68A27322" w14:textId="77777777" w:rsidR="00D9332E" w:rsidRPr="00551921" w:rsidRDefault="00D9332E" w:rsidP="00D9332E">
            <w:pPr>
              <w:widowControl w:val="0"/>
              <w:autoSpaceDE w:val="0"/>
              <w:autoSpaceDN w:val="0"/>
              <w:adjustRightInd w:val="0"/>
              <w:spacing w:after="0" w:line="240" w:lineRule="auto"/>
              <w:jc w:val="center"/>
              <w:rPr>
                <w:rFonts w:asciiTheme="minorHAnsi" w:eastAsia="Times New Roman" w:hAnsiTheme="minorHAnsi" w:cstheme="minorHAnsi"/>
                <w:b/>
                <w:iCs/>
                <w:noProof/>
                <w:lang w:val="fr-FR" w:eastAsia="sk-SK"/>
              </w:rPr>
            </w:pPr>
            <w:r w:rsidRPr="00551921">
              <w:rPr>
                <w:rFonts w:asciiTheme="minorHAnsi" w:eastAsia="Times New Roman" w:hAnsiTheme="minorHAnsi" w:cstheme="minorHAnsi"/>
                <w:b/>
                <w:iCs/>
                <w:noProof/>
                <w:lang w:val="fr-FR" w:eastAsia="sk-SK"/>
              </w:rPr>
              <w:t>Valoare de amortizat, pe an</w:t>
            </w:r>
          </w:p>
        </w:tc>
      </w:tr>
      <w:tr w:rsidR="00D9332E" w:rsidRPr="00551921" w14:paraId="3E2C042C" w14:textId="77777777" w:rsidTr="00D9332E">
        <w:trPr>
          <w:trHeight w:val="70"/>
        </w:trPr>
        <w:tc>
          <w:tcPr>
            <w:tcW w:w="1101" w:type="dxa"/>
            <w:vAlign w:val="center"/>
          </w:tcPr>
          <w:p w14:paraId="01F7B07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59" w:type="dxa"/>
            <w:vAlign w:val="center"/>
          </w:tcPr>
          <w:p w14:paraId="1638626D"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467" w:type="dxa"/>
            <w:vAlign w:val="center"/>
          </w:tcPr>
          <w:p w14:paraId="0C24A9BF"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843" w:type="dxa"/>
            <w:vAlign w:val="center"/>
          </w:tcPr>
          <w:p w14:paraId="7590CD10"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701" w:type="dxa"/>
            <w:vAlign w:val="center"/>
          </w:tcPr>
          <w:p w14:paraId="4F17E65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651" w:type="dxa"/>
            <w:vAlign w:val="center"/>
          </w:tcPr>
          <w:p w14:paraId="62ED2186"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r w:rsidR="00D9332E" w:rsidRPr="00551921" w14:paraId="07DDC605" w14:textId="77777777" w:rsidTr="00D9332E">
        <w:trPr>
          <w:trHeight w:val="70"/>
        </w:trPr>
        <w:tc>
          <w:tcPr>
            <w:tcW w:w="1101" w:type="dxa"/>
            <w:vAlign w:val="center"/>
          </w:tcPr>
          <w:p w14:paraId="39A8D471"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559" w:type="dxa"/>
            <w:vAlign w:val="center"/>
          </w:tcPr>
          <w:p w14:paraId="1CEABF55"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467" w:type="dxa"/>
            <w:vAlign w:val="center"/>
          </w:tcPr>
          <w:p w14:paraId="74BACFE8"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843" w:type="dxa"/>
            <w:vAlign w:val="center"/>
          </w:tcPr>
          <w:p w14:paraId="3DC6E1AE"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701" w:type="dxa"/>
            <w:vAlign w:val="center"/>
          </w:tcPr>
          <w:p w14:paraId="11CCA75B"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c>
          <w:tcPr>
            <w:tcW w:w="1651" w:type="dxa"/>
            <w:vAlign w:val="center"/>
          </w:tcPr>
          <w:p w14:paraId="733D0B0C" w14:textId="77777777" w:rsidR="00D9332E" w:rsidRPr="00551921" w:rsidRDefault="00D9332E" w:rsidP="00D9332E">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p>
        </w:tc>
      </w:tr>
    </w:tbl>
    <w:p w14:paraId="62026EA1" w14:textId="77777777" w:rsidR="00D9332E" w:rsidRPr="00551921" w:rsidRDefault="00D9332E" w:rsidP="00D9332E">
      <w:pPr>
        <w:widowControl w:val="0"/>
        <w:autoSpaceDE w:val="0"/>
        <w:autoSpaceDN w:val="0"/>
        <w:adjustRightInd w:val="0"/>
        <w:spacing w:before="40" w:after="40" w:line="240" w:lineRule="auto"/>
        <w:jc w:val="both"/>
        <w:rPr>
          <w:rFonts w:eastAsia="Times New Roman" w:cstheme="minorHAnsi"/>
          <w:i/>
          <w:noProof/>
          <w:lang w:val="fr-FR" w:eastAsia="sk-SK"/>
        </w:rPr>
      </w:pPr>
    </w:p>
    <w:p w14:paraId="125AF4E7" w14:textId="77777777" w:rsidR="00D9332E" w:rsidRPr="00551921" w:rsidRDefault="00D9332E" w:rsidP="00D9332E">
      <w:pPr>
        <w:widowControl w:val="0"/>
        <w:autoSpaceDE w:val="0"/>
        <w:autoSpaceDN w:val="0"/>
        <w:adjustRightInd w:val="0"/>
        <w:spacing w:before="40" w:after="40" w:line="240" w:lineRule="auto"/>
        <w:jc w:val="both"/>
        <w:rPr>
          <w:rFonts w:eastAsia="Times New Roman" w:cstheme="minorHAnsi"/>
          <w:i/>
          <w:noProof/>
          <w:lang w:eastAsia="sk-SK"/>
        </w:rPr>
      </w:pPr>
    </w:p>
    <w:p w14:paraId="4671F04C" w14:textId="77777777" w:rsidR="00D9332E" w:rsidRPr="00551921" w:rsidRDefault="00D9332E" w:rsidP="00D9332E">
      <w:pPr>
        <w:widowControl w:val="0"/>
        <w:numPr>
          <w:ilvl w:val="0"/>
          <w:numId w:val="16"/>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Verificarea sustenabilității financiare a societății</w:t>
      </w:r>
    </w:p>
    <w:p w14:paraId="1C1C7E29"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0C20A99D"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La determinarea fluxului de numerar net, se vor lua in considerare toate costurile (eligibile si ne-eligibile) și toate sursele de finanțare (atât pentru investiție cat si pentru operare si funcționare), inclusiv veniturile generate de proiect.</w:t>
      </w:r>
    </w:p>
    <w:p w14:paraId="5C17A0C9"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Diferența între intrările și ieșirile de numerar reprezintă deficitul sau, după caz, surplusul perioadei respective și se cumulează la rezultatul anterior. Fluxul de numerar folosit în sustenabilitate nu se actualizează. </w:t>
      </w:r>
    </w:p>
    <w:p w14:paraId="11801411"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798E89DE"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 xml:space="preserve">Valoarea reziduală nu se ia în considerare. </w:t>
      </w:r>
    </w:p>
    <w:p w14:paraId="6C4C049A" w14:textId="77777777" w:rsidR="00D9332E" w:rsidRPr="00551921" w:rsidRDefault="00D9332E" w:rsidP="00D9332E">
      <w:pPr>
        <w:widowControl w:val="0"/>
        <w:numPr>
          <w:ilvl w:val="2"/>
          <w:numId w:val="11"/>
        </w:numPr>
        <w:autoSpaceDE w:val="0"/>
        <w:autoSpaceDN w:val="0"/>
        <w:adjustRightInd w:val="0"/>
        <w:spacing w:after="0" w:line="240" w:lineRule="auto"/>
        <w:contextualSpacing/>
        <w:jc w:val="both"/>
        <w:rPr>
          <w:rFonts w:eastAsia="Times New Roman" w:cstheme="minorHAnsi"/>
          <w:iCs/>
          <w:noProof/>
          <w:lang w:eastAsia="sk-SK"/>
        </w:rPr>
      </w:pPr>
      <w:r w:rsidRPr="00551921">
        <w:rPr>
          <w:rFonts w:eastAsia="Times New Roman" w:cstheme="minorHAnsi"/>
          <w:iCs/>
          <w:noProof/>
          <w:lang w:eastAsia="sk-SK"/>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investiției .</w:t>
      </w:r>
    </w:p>
    <w:p w14:paraId="6CBEBF1C"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0608DE6E" w14:textId="77777777" w:rsidR="00DD53FC" w:rsidRPr="00551921" w:rsidRDefault="00DD53FC" w:rsidP="00DD53FC">
      <w:pPr>
        <w:pStyle w:val="Heading1"/>
        <w:rPr>
          <w:rFonts w:asciiTheme="minorHAnsi" w:hAnsiTheme="minorHAnsi" w:cstheme="minorHAnsi"/>
          <w:sz w:val="22"/>
          <w:szCs w:val="22"/>
        </w:rPr>
      </w:pPr>
      <w:bookmarkStart w:id="22" w:name="_Toc195702123"/>
      <w:bookmarkStart w:id="23" w:name="_Toc205984535"/>
      <w:r w:rsidRPr="00551921">
        <w:rPr>
          <w:rFonts w:asciiTheme="minorHAnsi" w:hAnsiTheme="minorHAnsi" w:cstheme="minorHAnsi"/>
          <w:sz w:val="22"/>
          <w:szCs w:val="22"/>
        </w:rPr>
        <w:t>Riscurile identificate</w:t>
      </w:r>
      <w:bookmarkEnd w:id="22"/>
      <w:bookmarkEnd w:id="23"/>
    </w:p>
    <w:p w14:paraId="1D49E852" w14:textId="77777777" w:rsidR="00DD53FC" w:rsidRPr="00551921" w:rsidRDefault="00DD53FC" w:rsidP="00DD53FC">
      <w:pPr>
        <w:jc w:val="both"/>
        <w:rPr>
          <w:rFonts w:cstheme="minorHAnsi"/>
          <w:lang w:eastAsia="sk-SK"/>
        </w:rPr>
      </w:pPr>
      <w:r w:rsidRPr="00551921">
        <w:rPr>
          <w:rFonts w:cstheme="minorHAnsi"/>
          <w:lang w:eastAsia="sk-SK"/>
        </w:rPr>
        <w:t>Se vor prezenta riscurile identificate ce pot interveni în implementarea proiectului și operarea investiției, precum și măsurile propuse de reducere/ eliminare a acestora.</w:t>
      </w:r>
    </w:p>
    <w:p w14:paraId="37625AC5" w14:textId="77777777" w:rsidR="00DD53FC" w:rsidRPr="00551921" w:rsidRDefault="00DD53FC" w:rsidP="00DD53FC">
      <w:pPr>
        <w:pStyle w:val="Heading1"/>
        <w:rPr>
          <w:rFonts w:asciiTheme="minorHAnsi" w:hAnsiTheme="minorHAnsi" w:cstheme="minorHAnsi"/>
          <w:sz w:val="22"/>
          <w:szCs w:val="22"/>
        </w:rPr>
      </w:pPr>
      <w:bookmarkStart w:id="24" w:name="_Toc195702124"/>
      <w:bookmarkStart w:id="25" w:name="_Toc205984536"/>
      <w:r w:rsidRPr="00551921">
        <w:rPr>
          <w:rFonts w:asciiTheme="minorHAnsi" w:hAnsiTheme="minorHAnsi" w:cstheme="minorHAnsi"/>
          <w:sz w:val="22"/>
          <w:szCs w:val="22"/>
        </w:rPr>
        <w:lastRenderedPageBreak/>
        <w:t>Anexe</w:t>
      </w:r>
      <w:bookmarkEnd w:id="24"/>
      <w:bookmarkEnd w:id="25"/>
    </w:p>
    <w:p w14:paraId="6CB6923A"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tbl>
      <w:tblPr>
        <w:tblStyle w:val="TableGrid"/>
        <w:tblW w:w="0" w:type="auto"/>
        <w:tblLook w:val="04A0" w:firstRow="1" w:lastRow="0" w:firstColumn="1" w:lastColumn="0" w:noHBand="0" w:noVBand="1"/>
      </w:tblPr>
      <w:tblGrid>
        <w:gridCol w:w="9016"/>
      </w:tblGrid>
      <w:tr w:rsidR="00CA1D61" w:rsidRPr="00551921" w14:paraId="388D35CA" w14:textId="77777777" w:rsidTr="00B46608">
        <w:tc>
          <w:tcPr>
            <w:tcW w:w="9062" w:type="dxa"/>
          </w:tcPr>
          <w:p w14:paraId="33149B0E" w14:textId="128BB7DF" w:rsidR="00CA1D61" w:rsidRPr="00551921"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lang w:val="fr-FR" w:eastAsia="sk-SK"/>
              </w:rPr>
            </w:pPr>
            <w:r w:rsidRPr="00551921">
              <w:rPr>
                <w:rFonts w:asciiTheme="minorHAnsi" w:eastAsia="Times New Roman" w:hAnsiTheme="minorHAnsi" w:cstheme="minorHAnsi"/>
                <w:iCs/>
                <w:noProof/>
                <w:lang w:val="fr-FR" w:eastAsia="sk-SK"/>
              </w:rPr>
              <w:t>Se vor anexa orice alte documente pe care le considerați relevante sau care susțin anumite puncte de vedere din planul dvs. de afaceri</w:t>
            </w:r>
            <w:r w:rsidR="001216C6" w:rsidRPr="00551921">
              <w:rPr>
                <w:rFonts w:asciiTheme="minorHAnsi" w:eastAsia="Times New Roman" w:hAnsiTheme="minorHAnsi" w:cstheme="minorHAnsi"/>
                <w:iCs/>
                <w:noProof/>
                <w:lang w:val="fr-FR" w:eastAsia="sk-SK"/>
              </w:rPr>
              <w:t>, inclusiv dovezi fotografice cu locul de implementare</w:t>
            </w:r>
          </w:p>
        </w:tc>
      </w:tr>
    </w:tbl>
    <w:p w14:paraId="1C5547B9" w14:textId="77777777" w:rsidR="00CA1D61" w:rsidRPr="00551921" w:rsidRDefault="00CA1D61" w:rsidP="00CA1D61">
      <w:pPr>
        <w:widowControl w:val="0"/>
        <w:autoSpaceDE w:val="0"/>
        <w:autoSpaceDN w:val="0"/>
        <w:adjustRightInd w:val="0"/>
        <w:spacing w:after="0" w:line="240" w:lineRule="auto"/>
        <w:jc w:val="both"/>
        <w:rPr>
          <w:rFonts w:eastAsia="Times New Roman" w:cstheme="minorHAnsi"/>
          <w:iCs/>
          <w:noProof/>
          <w:lang w:eastAsia="sk-SK"/>
        </w:rPr>
      </w:pPr>
    </w:p>
    <w:p w14:paraId="17B3D994" w14:textId="77777777" w:rsidR="00CA1D61" w:rsidRPr="00551921" w:rsidRDefault="00CA1D61" w:rsidP="00CA1D61">
      <w:pPr>
        <w:jc w:val="center"/>
        <w:rPr>
          <w:rFonts w:cstheme="minorHAnsi"/>
          <w:b/>
          <w:bCs/>
        </w:rPr>
      </w:pPr>
    </w:p>
    <w:sectPr w:rsidR="00CA1D61" w:rsidRPr="00551921" w:rsidSect="00CA1D61">
      <w:headerReference w:type="default" r:id="rId7"/>
      <w:footerReference w:type="default" r:id="rId8"/>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D899BD" w14:textId="77777777" w:rsidR="000E7122" w:rsidRDefault="000E7122" w:rsidP="00CA1D61">
      <w:pPr>
        <w:spacing w:after="0" w:line="240" w:lineRule="auto"/>
      </w:pPr>
      <w:r>
        <w:separator/>
      </w:r>
    </w:p>
  </w:endnote>
  <w:endnote w:type="continuationSeparator" w:id="0">
    <w:p w14:paraId="7F408D13" w14:textId="77777777" w:rsidR="000E7122" w:rsidRDefault="000E7122"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8108905"/>
      <w:docPartObj>
        <w:docPartGallery w:val="Page Numbers (Bottom of Page)"/>
        <w:docPartUnique/>
      </w:docPartObj>
    </w:sdtPr>
    <w:sdtEndPr>
      <w:rPr>
        <w:noProof/>
      </w:rPr>
    </w:sdtEndPr>
    <w:sdtContent>
      <w:p w14:paraId="3BD66C8D" w14:textId="684634BD" w:rsidR="00DD53FC" w:rsidRDefault="00DD53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A93D08" w14:textId="5A103BE3" w:rsidR="00CA1D61" w:rsidRDefault="00CA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FCCDC" w14:textId="77777777" w:rsidR="000E7122" w:rsidRDefault="000E7122" w:rsidP="00CA1D61">
      <w:pPr>
        <w:spacing w:after="0" w:line="240" w:lineRule="auto"/>
      </w:pPr>
      <w:r>
        <w:separator/>
      </w:r>
    </w:p>
  </w:footnote>
  <w:footnote w:type="continuationSeparator" w:id="0">
    <w:p w14:paraId="747F8E4D" w14:textId="77777777" w:rsidR="000E7122" w:rsidRDefault="000E7122"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D2D2F" w14:textId="55DAB5E2" w:rsidR="00CA1D61" w:rsidRDefault="00CA1D61">
    <w:pPr>
      <w:pStyle w:val="Header"/>
    </w:pPr>
  </w:p>
  <w:p w14:paraId="389E0654" w14:textId="490AA8D8" w:rsidR="00CA1D61" w:rsidRPr="00DD53FC" w:rsidRDefault="00DD53FC">
    <w:pPr>
      <w:pStyle w:val="Header"/>
      <w:rPr>
        <w:sz w:val="18"/>
        <w:szCs w:val="18"/>
      </w:rPr>
    </w:pPr>
    <w:r w:rsidRPr="00DD53FC">
      <w:rPr>
        <w:sz w:val="18"/>
        <w:szCs w:val="18"/>
      </w:rPr>
      <w:t>Ghidul Solicitantului – Condiții specifice de accesare a fondurilor în cadrul apelului de proiecte PRSE/1.6/A.</w:t>
    </w:r>
    <w:r>
      <w:rPr>
        <w:sz w:val="18"/>
        <w:szCs w:val="18"/>
      </w:rPr>
      <w:t>1/ITI</w:t>
    </w:r>
    <w:r w:rsidRPr="00DD53FC">
      <w:rPr>
        <w:sz w:val="18"/>
        <w:szCs w:val="18"/>
      </w:rPr>
      <w:t>/1/202</w:t>
    </w:r>
    <w:r w:rsidR="00DD1268">
      <w:rPr>
        <w:sz w:val="18"/>
        <w:szCs w:val="1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5"/>
  </w:num>
  <w:num w:numId="3">
    <w:abstractNumId w:val="7"/>
  </w:num>
  <w:num w:numId="4">
    <w:abstractNumId w:val="6"/>
  </w:num>
  <w:num w:numId="5">
    <w:abstractNumId w:val="12"/>
  </w:num>
  <w:num w:numId="6">
    <w:abstractNumId w:val="10"/>
  </w:num>
  <w:num w:numId="7">
    <w:abstractNumId w:val="2"/>
  </w:num>
  <w:num w:numId="8">
    <w:abstractNumId w:val="1"/>
  </w:num>
  <w:num w:numId="9">
    <w:abstractNumId w:val="3"/>
  </w:num>
  <w:num w:numId="10">
    <w:abstractNumId w:val="16"/>
  </w:num>
  <w:num w:numId="11">
    <w:abstractNumId w:val="0"/>
  </w:num>
  <w:num w:numId="12">
    <w:abstractNumId w:val="9"/>
  </w:num>
  <w:num w:numId="13">
    <w:abstractNumId w:val="14"/>
  </w:num>
  <w:num w:numId="14">
    <w:abstractNumId w:val="13"/>
  </w:num>
  <w:num w:numId="15">
    <w:abstractNumId w:val="11"/>
  </w:num>
  <w:num w:numId="16">
    <w:abstractNumId w:val="5"/>
  </w:num>
  <w:num w:numId="17">
    <w:abstractNumId w:val="17"/>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ianina">
    <w15:presenceInfo w15:providerId="None" w15:userId="Gian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0579CF"/>
    <w:rsid w:val="000E7122"/>
    <w:rsid w:val="001216C6"/>
    <w:rsid w:val="00131D32"/>
    <w:rsid w:val="00192F7E"/>
    <w:rsid w:val="00264881"/>
    <w:rsid w:val="00264F25"/>
    <w:rsid w:val="002E527A"/>
    <w:rsid w:val="003576B0"/>
    <w:rsid w:val="00551921"/>
    <w:rsid w:val="00571B9C"/>
    <w:rsid w:val="005A729D"/>
    <w:rsid w:val="005C79BA"/>
    <w:rsid w:val="007A30F1"/>
    <w:rsid w:val="0085105B"/>
    <w:rsid w:val="008749E9"/>
    <w:rsid w:val="0089362D"/>
    <w:rsid w:val="00A53983"/>
    <w:rsid w:val="00CA1D61"/>
    <w:rsid w:val="00D9332E"/>
    <w:rsid w:val="00DD1268"/>
    <w:rsid w:val="00DD53FC"/>
    <w:rsid w:val="00E20F60"/>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53FC"/>
    <w:pPr>
      <w:keepNext/>
      <w:keepLines/>
      <w:numPr>
        <w:numId w:val="3"/>
      </w:numPr>
      <w:spacing w:before="240" w:after="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DD53FC"/>
    <w:rPr>
      <w:rFonts w:asciiTheme="majorHAnsi" w:eastAsiaTheme="majorEastAsia" w:hAnsiTheme="majorHAnsi" w:cstheme="majorBidi"/>
      <w:color w:val="2F5496" w:themeColor="accent1" w:themeShade="BF"/>
      <w:sz w:val="28"/>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4006</Words>
  <Characters>22838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14</cp:revision>
  <dcterms:created xsi:type="dcterms:W3CDTF">2023-08-16T12:12:00Z</dcterms:created>
  <dcterms:modified xsi:type="dcterms:W3CDTF">2026-01-29T20:32:00Z</dcterms:modified>
</cp:coreProperties>
</file>